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sdt>
      <w:sdtPr>
        <w:id w:val="-1077745649"/>
        <w:docPartObj>
          <w:docPartGallery w:val="Cover Pages"/>
          <w:docPartUnique/>
        </w:docPartObj>
      </w:sdtPr>
      <w:sdtEndPr>
        <w:rPr>
          <w:rFonts w:asciiTheme="majorHAnsi" w:eastAsiaTheme="majorEastAsia" w:hAnsiTheme="majorHAnsi" w:cstheme="majorBidi"/>
          <w:color w:val="FFFFFF" w:themeColor="background1"/>
          <w:sz w:val="84"/>
          <w:szCs w:val="84"/>
        </w:rPr>
      </w:sdtEndPr>
      <w:sdtContent>
        <w:p w:rsidR="006E4A7E" w:rsidRDefault="006E4A7E" w:rsidP="007B764B">
          <w:pPr>
            <w:spacing w:line="26" w:lineRule="atLeast"/>
          </w:pPr>
          <w:r>
            <w:rPr>
              <w:noProof/>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2" name="Ομάδα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Ορθογώνιο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Πεντάγωνο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57484" w:rsidRPr="001360D6" w:rsidRDefault="00D57484" w:rsidP="006E4A7E">
                                  <w:pPr>
                                    <w:pStyle w:val="a8"/>
                                    <w:rPr>
                                      <w:color w:val="0D0D0D" w:themeColor="text1" w:themeTint="F2"/>
                                      <w:sz w:val="28"/>
                                      <w:szCs w:val="28"/>
                                    </w:rPr>
                                  </w:pPr>
                                  <w:r>
                                    <w:rPr>
                                      <w:color w:val="FFFFFF" w:themeColor="background1"/>
                                      <w:sz w:val="28"/>
                                      <w:szCs w:val="28"/>
                                    </w:rPr>
                                    <w:t xml:space="preserve">                  </w:t>
                                  </w:r>
                                  <w:r w:rsidRPr="001360D6">
                                    <w:rPr>
                                      <w:color w:val="0D0D0D" w:themeColor="text1" w:themeTint="F2"/>
                                      <w:sz w:val="36"/>
                                      <w:szCs w:val="28"/>
                                    </w:rPr>
                                    <w:t>27/3/2018</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Ομάδα 5"/>
                            <wpg:cNvGrpSpPr/>
                            <wpg:grpSpPr>
                              <a:xfrm>
                                <a:off x="76200" y="4210050"/>
                                <a:ext cx="2057400" cy="4910328"/>
                                <a:chOff x="80645" y="4211812"/>
                                <a:chExt cx="1306273" cy="3121026"/>
                              </a:xfrm>
                            </wpg:grpSpPr>
                            <wpg:grpSp>
                              <wpg:cNvPr id="6" name="Ομάδα 6"/>
                              <wpg:cNvGrpSpPr>
                                <a:grpSpLocks noChangeAspect="1"/>
                              </wpg:cNvGrpSpPr>
                              <wpg:grpSpPr>
                                <a:xfrm>
                                  <a:off x="141062" y="4211812"/>
                                  <a:ext cx="1047750" cy="3121026"/>
                                  <a:chOff x="141062" y="4211812"/>
                                  <a:chExt cx="1047750" cy="3121026"/>
                                </a:xfrm>
                              </wpg:grpSpPr>
                              <wps:wsp>
                                <wps:cNvPr id="20" name="Ελεύθερη σχεδίαση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Ελεύθερη σχεδίαση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Ελεύθερη σχεδίαση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Ελεύθερη σχεδίαση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Ελεύθερη σχεδίαση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Ελεύθερη σχεδίαση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Ελεύθερη σχεδίαση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Ελεύθερη σχεδίαση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Ελεύθερη σχεδίαση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Ελεύθερη σχεδίαση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Ελεύθερη σχεδίαση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Ελεύθερη σχεδίαση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Ομάδα 7"/>
                              <wpg:cNvGrpSpPr>
                                <a:grpSpLocks noChangeAspect="1"/>
                              </wpg:cNvGrpSpPr>
                              <wpg:grpSpPr>
                                <a:xfrm>
                                  <a:off x="80645" y="4826972"/>
                                  <a:ext cx="1306273" cy="2505863"/>
                                  <a:chOff x="80645" y="4649964"/>
                                  <a:chExt cx="874712" cy="1677988"/>
                                </a:xfrm>
                              </wpg:grpSpPr>
                              <wps:wsp>
                                <wps:cNvPr id="8" name="Ελεύθερη σχεδίαση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Ελεύθερη σχεδίαση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Ελεύθερη σχεδίαση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Ελεύθερη σχεδίαση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Ελεύθερη σχεδίαση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Ελεύθερη σχεδίαση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Ελεύθερη σχεδίαση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Ελεύθερη σχεδίαση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Ελεύθερη σχεδίαση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Ελεύθερη σχεδίαση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Ελεύθερη σχεδίαση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Ομάδα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">
                    <v:rect id="Ορθογώνιο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Πεντάγωνο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4472c4 [3204]" stroked="f" strokeweight="1pt">
                      <v:textbox inset=",0,14.4pt,0">
                        <w:txbxContent>
                          <w:p w:rsidR="00D57484" w:rsidRPr="001360D6" w:rsidRDefault="00D57484" w:rsidP="006E4A7E">
                            <w:pPr>
                              <w:pStyle w:val="a8"/>
                              <w:rPr>
                                <w:color w:val="0D0D0D" w:themeColor="text1" w:themeTint="F2"/>
                                <w:sz w:val="28"/>
                                <w:szCs w:val="28"/>
                              </w:rPr>
                            </w:pPr>
                            <w:r>
                              <w:rPr>
                                <w:color w:val="FFFFFF" w:themeColor="background1"/>
                                <w:sz w:val="28"/>
                                <w:szCs w:val="28"/>
                              </w:rPr>
                              <w:t xml:space="preserve">                  </w:t>
                            </w:r>
                            <w:r w:rsidRPr="001360D6">
                              <w:rPr>
                                <w:color w:val="0D0D0D" w:themeColor="text1" w:themeTint="F2"/>
                                <w:sz w:val="36"/>
                                <w:szCs w:val="28"/>
                              </w:rPr>
                              <w:t>27/3/2018</w:t>
                            </w:r>
                          </w:p>
                        </w:txbxContent>
                      </v:textbox>
                    </v:shape>
                    <v:group id="Ομάδα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Ομάδα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Ελεύθερη σχεδίαση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Ελεύθερη σχεδίαση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Ελεύθερη σχεδίαση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Ελεύθερη σχεδίαση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Ελεύθερη σχεδίαση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Ελεύθερη σχεδίαση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Ελεύθερη σχεδίαση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Ελεύθερη σχεδίαση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Ελεύθερη σχεδίαση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Ελεύθερη σχεδίαση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Ελεύθερη σχεδίαση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Ελεύθερη σχεδίαση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Ομάδα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Ελεύθερη σχεδίαση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Ελεύθερη σχεδίαση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Ελεύθερη σχεδίαση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Ελεύθερη σχεδίαση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Ελεύθερη σχεδίαση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Ελεύθερη σχεδίαση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Ελεύθερη σχεδίαση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Ελεύθερη σχεδίαση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Ελεύθερη σχεδίαση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Ελεύθερη σχεδίαση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Ελεύθερη σχεδίαση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2" name="Πλαίσιο κειμένου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7484" w:rsidRDefault="0046203E">
                                <w:pPr>
                                  <w:pStyle w:val="a8"/>
                                  <w:rPr>
                                    <w:color w:val="4472C4" w:themeColor="accent1"/>
                                    <w:sz w:val="26"/>
                                    <w:szCs w:val="26"/>
                                  </w:rPr>
                                </w:pPr>
                                <w:sdt>
                                  <w:sdtPr>
                                    <w:rPr>
                                      <w:color w:val="4472C4" w:themeColor="accent1"/>
                                      <w:sz w:val="26"/>
                                      <w:szCs w:val="26"/>
                                    </w:rPr>
                                    <w:alias w:val="Συντάκτης"/>
                                    <w:tag w:val=""/>
                                    <w:id w:val="-46454062"/>
                                    <w:showingPlcHdr/>
                                    <w:dataBinding w:prefixMappings="xmlns:ns0='http://purl.org/dc/elements/1.1/' xmlns:ns1='http://schemas.openxmlformats.org/package/2006/metadata/core-properties' " w:xpath="/ns1:coreProperties[1]/ns0:creator[1]" w:storeItemID="{6C3C8BC8-F283-45AE-878A-BAB7291924A1}"/>
                                    <w:text/>
                                  </w:sdtPr>
                                  <w:sdtContent>
                                    <w:r>
                                      <w:rPr>
                                        <w:color w:val="4472C4" w:themeColor="accent1"/>
                                        <w:sz w:val="26"/>
                                        <w:szCs w:val="26"/>
                                      </w:rPr>
                                      <w:t xml:space="preserve">     </w:t>
                                    </w:r>
                                  </w:sdtContent>
                                </w:sdt>
                              </w:p>
                              <w:p w:rsidR="00D57484" w:rsidRDefault="0046203E">
                                <w:pPr>
                                  <w:pStyle w:val="a8"/>
                                  <w:rPr>
                                    <w:color w:val="595959" w:themeColor="text1" w:themeTint="A6"/>
                                    <w:sz w:val="20"/>
                                    <w:szCs w:val="20"/>
                                  </w:rPr>
                                </w:pPr>
                                <w:sdt>
                                  <w:sdtPr>
                                    <w:rPr>
                                      <w:caps/>
                                      <w:color w:val="0D0D0D" w:themeColor="text1" w:themeTint="F2"/>
                                      <w:sz w:val="28"/>
                                      <w:szCs w:val="28"/>
                                    </w:rPr>
                                    <w:alias w:val="Εταιρεία"/>
                                    <w:tag w:val=""/>
                                    <w:id w:val="8572963"/>
                                    <w:dataBinding w:prefixMappings="xmlns:ns0='http://schemas.openxmlformats.org/officeDocument/2006/extended-properties' " w:xpath="/ns0:Properties[1]/ns0:Company[1]" w:storeItemID="{6668398D-A668-4E3E-A5EB-62B293D839F1}"/>
                                    <w:text/>
                                  </w:sdtPr>
                                  <w:sdtEndPr/>
                                  <w:sdtContent>
                                    <w:r w:rsidR="00D57484" w:rsidRPr="001360D6">
                                      <w:rPr>
                                        <w:caps/>
                                        <w:color w:val="0D0D0D" w:themeColor="text1" w:themeTint="F2"/>
                                        <w:sz w:val="28"/>
                                        <w:szCs w:val="28"/>
                                      </w:rPr>
                                      <w:t>μυροφορα μαρια εμμανουηλιδου</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" filled="f" stroked="f" strokeweight=".5pt">
                    <v:textbox style="mso-fit-shape-to-text:t" inset="0,0,0,0">
                      <w:txbxContent>
                        <w:p w:rsidR="00D57484" w:rsidRDefault="0046203E">
                          <w:pPr>
                            <w:pStyle w:val="a8"/>
                            <w:rPr>
                              <w:color w:val="4472C4" w:themeColor="accent1"/>
                              <w:sz w:val="26"/>
                              <w:szCs w:val="26"/>
                            </w:rPr>
                          </w:pPr>
                          <w:sdt>
                            <w:sdtPr>
                              <w:rPr>
                                <w:color w:val="4472C4" w:themeColor="accent1"/>
                                <w:sz w:val="26"/>
                                <w:szCs w:val="26"/>
                              </w:rPr>
                              <w:alias w:val="Συντάκτης"/>
                              <w:tag w:val=""/>
                              <w:id w:val="-46454062"/>
                              <w:showingPlcHdr/>
                              <w:dataBinding w:prefixMappings="xmlns:ns0='http://purl.org/dc/elements/1.1/' xmlns:ns1='http://schemas.openxmlformats.org/package/2006/metadata/core-properties' " w:xpath="/ns1:coreProperties[1]/ns0:creator[1]" w:storeItemID="{6C3C8BC8-F283-45AE-878A-BAB7291924A1}"/>
                              <w:text/>
                            </w:sdtPr>
                            <w:sdtContent>
                              <w:r>
                                <w:rPr>
                                  <w:color w:val="4472C4" w:themeColor="accent1"/>
                                  <w:sz w:val="26"/>
                                  <w:szCs w:val="26"/>
                                </w:rPr>
                                <w:t xml:space="preserve">     </w:t>
                              </w:r>
                            </w:sdtContent>
                          </w:sdt>
                        </w:p>
                        <w:p w:rsidR="00D57484" w:rsidRDefault="0046203E">
                          <w:pPr>
                            <w:pStyle w:val="a8"/>
                            <w:rPr>
                              <w:color w:val="595959" w:themeColor="text1" w:themeTint="A6"/>
                              <w:sz w:val="20"/>
                              <w:szCs w:val="20"/>
                            </w:rPr>
                          </w:pPr>
                          <w:sdt>
                            <w:sdtPr>
                              <w:rPr>
                                <w:caps/>
                                <w:color w:val="0D0D0D" w:themeColor="text1" w:themeTint="F2"/>
                                <w:sz w:val="28"/>
                                <w:szCs w:val="28"/>
                              </w:rPr>
                              <w:alias w:val="Εταιρεία"/>
                              <w:tag w:val=""/>
                              <w:id w:val="8572963"/>
                              <w:dataBinding w:prefixMappings="xmlns:ns0='http://schemas.openxmlformats.org/officeDocument/2006/extended-properties' " w:xpath="/ns0:Properties[1]/ns0:Company[1]" w:storeItemID="{6668398D-A668-4E3E-A5EB-62B293D839F1}"/>
                              <w:text/>
                            </w:sdtPr>
                            <w:sdtEndPr/>
                            <w:sdtContent>
                              <w:r w:rsidR="00D57484" w:rsidRPr="001360D6">
                                <w:rPr>
                                  <w:caps/>
                                  <w:color w:val="0D0D0D" w:themeColor="text1" w:themeTint="F2"/>
                                  <w:sz w:val="28"/>
                                  <w:szCs w:val="28"/>
                                </w:rPr>
                                <w:t>μυροφορα μαρια εμμανουηλιδου</w:t>
                              </w:r>
                            </w:sdtContent>
                          </w:sdt>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1" name="Πλαίσιο κειμένου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7484" w:rsidRPr="001360D6" w:rsidRDefault="0046203E">
                                <w:pPr>
                                  <w:pStyle w:val="a8"/>
                                  <w:rPr>
                                    <w:rFonts w:asciiTheme="majorHAnsi" w:eastAsiaTheme="majorEastAsia" w:hAnsiTheme="majorHAnsi" w:cstheme="majorBidi"/>
                                    <w:b/>
                                    <w:color w:val="262626" w:themeColor="text1" w:themeTint="D9"/>
                                    <w:sz w:val="96"/>
                                  </w:rPr>
                                </w:pPr>
                                <w:sdt>
                                  <w:sdtPr>
                                    <w:rPr>
                                      <w:rFonts w:asciiTheme="majorHAnsi" w:eastAsiaTheme="majorEastAsia" w:hAnsiTheme="majorHAnsi" w:cstheme="majorBidi"/>
                                      <w:b/>
                                      <w:color w:val="262626" w:themeColor="text1" w:themeTint="D9"/>
                                      <w:sz w:val="96"/>
                                      <w:szCs w:val="72"/>
                                    </w:rPr>
                                    <w:alias w:val="Τίτλος"/>
                                    <w:tag w:val=""/>
                                    <w:id w:val="970723246"/>
                                    <w:dataBinding w:prefixMappings="xmlns:ns0='http://purl.org/dc/elements/1.1/' xmlns:ns1='http://schemas.openxmlformats.org/package/2006/metadata/core-properties' " w:xpath="/ns1:coreProperties[1]/ns0:title[1]" w:storeItemID="{6C3C8BC8-F283-45AE-878A-BAB7291924A1}"/>
                                    <w:text/>
                                  </w:sdtPr>
                                  <w:sdtEndPr/>
                                  <w:sdtContent>
                                    <w:r w:rsidR="00D57484" w:rsidRPr="001360D6">
                                      <w:rPr>
                                        <w:rFonts w:asciiTheme="majorHAnsi" w:eastAsiaTheme="majorEastAsia" w:hAnsiTheme="majorHAnsi" w:cstheme="majorBidi"/>
                                        <w:b/>
                                        <w:color w:val="262626" w:themeColor="text1" w:themeTint="D9"/>
                                        <w:sz w:val="96"/>
                                        <w:szCs w:val="72"/>
                                      </w:rPr>
                                      <w:t>ΟΙΚΟΛΟΓΙΑ</w:t>
                                    </w:r>
                                  </w:sdtContent>
                                </w:sdt>
                              </w:p>
                              <w:p w:rsidR="00D57484" w:rsidRDefault="00D57484">
                                <w:pPr>
                                  <w:spacing w:before="120"/>
                                  <w:rPr>
                                    <w:color w:val="404040" w:themeColor="text1" w:themeTint="BF"/>
                                    <w:sz w:val="36"/>
                                    <w:szCs w:val="3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Πλαίσιο κειμένου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" filled="f" stroked="f" strokeweight=".5pt">
                    <v:textbox style="mso-fit-shape-to-text:t" inset="0,0,0,0">
                      <w:txbxContent>
                        <w:p w:rsidR="00D57484" w:rsidRPr="001360D6" w:rsidRDefault="0046203E">
                          <w:pPr>
                            <w:pStyle w:val="a8"/>
                            <w:rPr>
                              <w:rFonts w:asciiTheme="majorHAnsi" w:eastAsiaTheme="majorEastAsia" w:hAnsiTheme="majorHAnsi" w:cstheme="majorBidi"/>
                              <w:b/>
                              <w:color w:val="262626" w:themeColor="text1" w:themeTint="D9"/>
                              <w:sz w:val="96"/>
                            </w:rPr>
                          </w:pPr>
                          <w:sdt>
                            <w:sdtPr>
                              <w:rPr>
                                <w:rFonts w:asciiTheme="majorHAnsi" w:eastAsiaTheme="majorEastAsia" w:hAnsiTheme="majorHAnsi" w:cstheme="majorBidi"/>
                                <w:b/>
                                <w:color w:val="262626" w:themeColor="text1" w:themeTint="D9"/>
                                <w:sz w:val="96"/>
                                <w:szCs w:val="72"/>
                              </w:rPr>
                              <w:alias w:val="Τίτλος"/>
                              <w:tag w:val=""/>
                              <w:id w:val="970723246"/>
                              <w:dataBinding w:prefixMappings="xmlns:ns0='http://purl.org/dc/elements/1.1/' xmlns:ns1='http://schemas.openxmlformats.org/package/2006/metadata/core-properties' " w:xpath="/ns1:coreProperties[1]/ns0:title[1]" w:storeItemID="{6C3C8BC8-F283-45AE-878A-BAB7291924A1}"/>
                              <w:text/>
                            </w:sdtPr>
                            <w:sdtEndPr/>
                            <w:sdtContent>
                              <w:r w:rsidR="00D57484" w:rsidRPr="001360D6">
                                <w:rPr>
                                  <w:rFonts w:asciiTheme="majorHAnsi" w:eastAsiaTheme="majorEastAsia" w:hAnsiTheme="majorHAnsi" w:cstheme="majorBidi"/>
                                  <w:b/>
                                  <w:color w:val="262626" w:themeColor="text1" w:themeTint="D9"/>
                                  <w:sz w:val="96"/>
                                  <w:szCs w:val="72"/>
                                </w:rPr>
                                <w:t>ΟΙΚΟΛΟΓΙΑ</w:t>
                              </w:r>
                            </w:sdtContent>
                          </w:sdt>
                        </w:p>
                        <w:p w:rsidR="00D57484" w:rsidRDefault="00D57484">
                          <w:pPr>
                            <w:spacing w:before="120"/>
                            <w:rPr>
                              <w:color w:val="404040" w:themeColor="text1" w:themeTint="BF"/>
                              <w:sz w:val="36"/>
                              <w:szCs w:val="36"/>
                            </w:rPr>
                          </w:pPr>
                        </w:p>
                      </w:txbxContent>
                    </v:textbox>
                    <w10:wrap anchorx="page" anchory="page"/>
                  </v:shape>
                </w:pict>
              </mc:Fallback>
            </mc:AlternateContent>
          </w:r>
        </w:p>
        <w:p w:rsidR="006E4A7E" w:rsidRDefault="006E4A7E" w:rsidP="007B764B">
          <w:pPr>
            <w:spacing w:line="26" w:lineRule="atLeast"/>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br w:type="page"/>
          </w:r>
        </w:p>
        <w:bookmarkStart w:id="0" w:name="_GoBack" w:displacedByCustomXml="next"/>
        <w:bookmarkEnd w:id="0" w:displacedByCustomXml="next"/>
      </w:sdtContent>
    </w:sdt>
    <w:sdt>
      <w:sdtPr>
        <w:rPr>
          <w:rFonts w:asciiTheme="minorHAnsi" w:eastAsiaTheme="minorEastAsia" w:hAnsiTheme="minorHAnsi" w:cstheme="minorBidi"/>
          <w:color w:val="auto"/>
          <w:sz w:val="22"/>
          <w:szCs w:val="22"/>
        </w:rPr>
        <w:id w:val="1423380272"/>
        <w:docPartObj>
          <w:docPartGallery w:val="Table of Contents"/>
          <w:docPartUnique/>
        </w:docPartObj>
      </w:sdtPr>
      <w:sdtEndPr>
        <w:rPr>
          <w:b/>
          <w:bCs/>
        </w:rPr>
      </w:sdtEndPr>
      <w:sdtContent>
        <w:p w:rsidR="008C374D" w:rsidRDefault="008C374D">
          <w:pPr>
            <w:pStyle w:val="af0"/>
          </w:pPr>
          <w:r>
            <w:t>Πίνακας περιεχομένων</w:t>
          </w:r>
        </w:p>
        <w:p w:rsidR="008C374D" w:rsidRDefault="008C374D">
          <w:pPr>
            <w:pStyle w:val="11"/>
            <w:tabs>
              <w:tab w:val="right" w:leader="dot" w:pos="8296"/>
            </w:tabs>
            <w:rPr>
              <w:noProof/>
              <w:lang w:eastAsia="el-GR"/>
            </w:rPr>
          </w:pPr>
          <w:r>
            <w:fldChar w:fldCharType="begin"/>
          </w:r>
          <w:r>
            <w:instrText xml:space="preserve"> TOC \o "1-3" \h \z \u </w:instrText>
          </w:r>
          <w:r>
            <w:fldChar w:fldCharType="separate"/>
          </w:r>
          <w:hyperlink w:anchor="_Toc509861581" w:history="1">
            <w:r w:rsidRPr="00DF3F5E">
              <w:rPr>
                <w:rStyle w:val="-"/>
                <w:rFonts w:ascii="Arial" w:hAnsi="Arial" w:cs="Arial"/>
                <w:noProof/>
                <w:lang w:val="en-US"/>
              </w:rPr>
              <w:t>Organisms</w:t>
            </w:r>
            <w:r>
              <w:rPr>
                <w:noProof/>
                <w:webHidden/>
              </w:rPr>
              <w:tab/>
              <w:t>2</w:t>
            </w:r>
          </w:hyperlink>
        </w:p>
        <w:p w:rsidR="008C374D" w:rsidRDefault="0046203E">
          <w:pPr>
            <w:pStyle w:val="20"/>
            <w:tabs>
              <w:tab w:val="right" w:leader="dot" w:pos="8296"/>
            </w:tabs>
            <w:rPr>
              <w:noProof/>
              <w:lang w:eastAsia="el-GR"/>
            </w:rPr>
          </w:pPr>
          <w:hyperlink w:anchor="_Toc509861582" w:history="1">
            <w:r w:rsidR="008C374D" w:rsidRPr="00DF3F5E">
              <w:rPr>
                <w:rStyle w:val="-"/>
                <w:noProof/>
              </w:rPr>
              <w:t>Σημαντικά</w:t>
            </w:r>
            <w:r w:rsidR="008C374D" w:rsidRPr="00DF3F5E">
              <w:rPr>
                <w:rStyle w:val="-"/>
                <w:noProof/>
                <w:lang w:val="en-US"/>
              </w:rPr>
              <w:t xml:space="preserve"> </w:t>
            </w:r>
            <w:r w:rsidR="008C374D" w:rsidRPr="00DF3F5E">
              <w:rPr>
                <w:rStyle w:val="-"/>
                <w:noProof/>
              </w:rPr>
              <w:t>γεγονότα</w:t>
            </w:r>
            <w:r w:rsidR="008C374D">
              <w:rPr>
                <w:noProof/>
                <w:webHidden/>
              </w:rPr>
              <w:tab/>
              <w:t>2</w:t>
            </w:r>
          </w:hyperlink>
        </w:p>
        <w:p w:rsidR="008C374D" w:rsidRDefault="0046203E">
          <w:pPr>
            <w:pStyle w:val="20"/>
            <w:tabs>
              <w:tab w:val="right" w:leader="dot" w:pos="8296"/>
            </w:tabs>
            <w:rPr>
              <w:noProof/>
              <w:lang w:eastAsia="el-GR"/>
            </w:rPr>
          </w:pPr>
          <w:hyperlink w:anchor="_Toc509861583" w:history="1">
            <w:r w:rsidR="008C374D" w:rsidRPr="00DF3F5E">
              <w:rPr>
                <w:rStyle w:val="-"/>
                <w:noProof/>
              </w:rPr>
              <w:t>Γεγονός</w:t>
            </w:r>
            <w:r w:rsidR="008C374D" w:rsidRPr="00DF3F5E">
              <w:rPr>
                <w:rStyle w:val="-"/>
                <w:noProof/>
                <w:lang w:val="en-US"/>
              </w:rPr>
              <w:t xml:space="preserve"> 1</w:t>
            </w:r>
            <w:r w:rsidR="008C374D">
              <w:rPr>
                <w:noProof/>
                <w:webHidden/>
              </w:rPr>
              <w:tab/>
              <w:t>2</w:t>
            </w:r>
          </w:hyperlink>
        </w:p>
        <w:p w:rsidR="008C374D" w:rsidRDefault="0046203E">
          <w:pPr>
            <w:pStyle w:val="20"/>
            <w:tabs>
              <w:tab w:val="right" w:leader="dot" w:pos="8296"/>
            </w:tabs>
            <w:rPr>
              <w:noProof/>
              <w:lang w:eastAsia="el-GR"/>
            </w:rPr>
          </w:pPr>
          <w:hyperlink w:anchor="_Toc509861584" w:history="1">
            <w:r w:rsidR="008C374D" w:rsidRPr="00DF3F5E">
              <w:rPr>
                <w:rStyle w:val="-"/>
                <w:noProof/>
              </w:rPr>
              <w:t>Γεγονός</w:t>
            </w:r>
            <w:r w:rsidR="008C374D" w:rsidRPr="00DF3F5E">
              <w:rPr>
                <w:rStyle w:val="-"/>
                <w:noProof/>
                <w:lang w:val="en-US"/>
              </w:rPr>
              <w:t xml:space="preserve"> 2</w:t>
            </w:r>
            <w:r w:rsidR="008C374D">
              <w:rPr>
                <w:noProof/>
                <w:webHidden/>
              </w:rPr>
              <w:tab/>
              <w:t>2</w:t>
            </w:r>
          </w:hyperlink>
        </w:p>
        <w:p w:rsidR="008C374D" w:rsidRDefault="0046203E">
          <w:pPr>
            <w:pStyle w:val="11"/>
            <w:tabs>
              <w:tab w:val="right" w:leader="dot" w:pos="8296"/>
            </w:tabs>
            <w:rPr>
              <w:noProof/>
              <w:lang w:eastAsia="el-GR"/>
            </w:rPr>
          </w:pPr>
          <w:hyperlink w:anchor="_Toc509861585" w:history="1">
            <w:r w:rsidR="008C374D" w:rsidRPr="00DF3F5E">
              <w:rPr>
                <w:rStyle w:val="-"/>
                <w:noProof/>
                <w:lang w:val="en-US"/>
              </w:rPr>
              <w:t>BIODIVERSITY</w:t>
            </w:r>
            <w:r w:rsidR="008C374D">
              <w:rPr>
                <w:noProof/>
                <w:webHidden/>
              </w:rPr>
              <w:tab/>
              <w:t>3</w:t>
            </w:r>
          </w:hyperlink>
        </w:p>
        <w:p w:rsidR="008C374D" w:rsidRDefault="0046203E">
          <w:pPr>
            <w:pStyle w:val="20"/>
            <w:tabs>
              <w:tab w:val="right" w:leader="dot" w:pos="8296"/>
            </w:tabs>
            <w:rPr>
              <w:noProof/>
              <w:lang w:eastAsia="el-GR"/>
            </w:rPr>
          </w:pPr>
          <w:hyperlink w:anchor="_Toc509861586" w:history="1">
            <w:r w:rsidR="008C374D" w:rsidRPr="00DF3F5E">
              <w:rPr>
                <w:rStyle w:val="-"/>
                <w:noProof/>
              </w:rPr>
              <w:t>Σημαντικά</w:t>
            </w:r>
            <w:r w:rsidR="008C374D" w:rsidRPr="00DF3F5E">
              <w:rPr>
                <w:rStyle w:val="-"/>
                <w:noProof/>
                <w:lang w:val="en-US"/>
              </w:rPr>
              <w:t xml:space="preserve"> </w:t>
            </w:r>
            <w:r w:rsidR="008C374D" w:rsidRPr="00DF3F5E">
              <w:rPr>
                <w:rStyle w:val="-"/>
                <w:noProof/>
              </w:rPr>
              <w:t>γεγονότα</w:t>
            </w:r>
            <w:r w:rsidR="008C374D">
              <w:rPr>
                <w:noProof/>
                <w:webHidden/>
              </w:rPr>
              <w:tab/>
              <w:t>3</w:t>
            </w:r>
          </w:hyperlink>
        </w:p>
        <w:p w:rsidR="008C374D" w:rsidRDefault="0046203E">
          <w:pPr>
            <w:pStyle w:val="20"/>
            <w:tabs>
              <w:tab w:val="right" w:leader="dot" w:pos="8296"/>
            </w:tabs>
            <w:rPr>
              <w:noProof/>
              <w:lang w:eastAsia="el-GR"/>
            </w:rPr>
          </w:pPr>
          <w:hyperlink w:anchor="_Toc509861587" w:history="1">
            <w:r w:rsidR="008C374D" w:rsidRPr="00DF3F5E">
              <w:rPr>
                <w:rStyle w:val="-"/>
                <w:noProof/>
              </w:rPr>
              <w:t>Γεγονός</w:t>
            </w:r>
            <w:r w:rsidR="008C374D" w:rsidRPr="00DF3F5E">
              <w:rPr>
                <w:rStyle w:val="-"/>
                <w:noProof/>
                <w:lang w:val="en-US"/>
              </w:rPr>
              <w:t xml:space="preserve"> 1</w:t>
            </w:r>
            <w:r w:rsidR="008C374D">
              <w:rPr>
                <w:noProof/>
                <w:webHidden/>
              </w:rPr>
              <w:tab/>
              <w:t>3</w:t>
            </w:r>
          </w:hyperlink>
        </w:p>
        <w:p w:rsidR="008C374D" w:rsidRDefault="0046203E">
          <w:pPr>
            <w:pStyle w:val="20"/>
            <w:tabs>
              <w:tab w:val="right" w:leader="dot" w:pos="8296"/>
            </w:tabs>
            <w:rPr>
              <w:noProof/>
              <w:lang w:eastAsia="el-GR"/>
            </w:rPr>
          </w:pPr>
          <w:hyperlink w:anchor="_Toc509861588" w:history="1">
            <w:r w:rsidR="008C374D" w:rsidRPr="00DF3F5E">
              <w:rPr>
                <w:rStyle w:val="-"/>
                <w:noProof/>
              </w:rPr>
              <w:t>Γεγονός</w:t>
            </w:r>
            <w:r w:rsidR="008C374D" w:rsidRPr="00DF3F5E">
              <w:rPr>
                <w:rStyle w:val="-"/>
                <w:noProof/>
                <w:lang w:val="en-US"/>
              </w:rPr>
              <w:t xml:space="preserve"> 2</w:t>
            </w:r>
            <w:r w:rsidR="008C374D">
              <w:rPr>
                <w:noProof/>
                <w:webHidden/>
              </w:rPr>
              <w:tab/>
              <w:t>3</w:t>
            </w:r>
          </w:hyperlink>
        </w:p>
        <w:p w:rsidR="008C374D" w:rsidRDefault="0046203E">
          <w:pPr>
            <w:pStyle w:val="20"/>
            <w:tabs>
              <w:tab w:val="right" w:leader="dot" w:pos="8296"/>
            </w:tabs>
            <w:rPr>
              <w:noProof/>
              <w:lang w:eastAsia="el-GR"/>
            </w:rPr>
          </w:pPr>
          <w:hyperlink w:anchor="_Toc509861589" w:history="1">
            <w:r w:rsidR="008C374D" w:rsidRPr="00DF3F5E">
              <w:rPr>
                <w:rStyle w:val="-"/>
                <w:noProof/>
              </w:rPr>
              <w:t>Γεγονός</w:t>
            </w:r>
            <w:r w:rsidR="008C374D" w:rsidRPr="00DF3F5E">
              <w:rPr>
                <w:rStyle w:val="-"/>
                <w:noProof/>
                <w:lang w:val="en-US"/>
              </w:rPr>
              <w:t xml:space="preserve"> 3</w:t>
            </w:r>
            <w:r w:rsidR="008C374D">
              <w:rPr>
                <w:noProof/>
                <w:webHidden/>
              </w:rPr>
              <w:tab/>
              <w:t>3</w:t>
            </w:r>
          </w:hyperlink>
        </w:p>
        <w:p w:rsidR="008C374D" w:rsidRDefault="0046203E">
          <w:pPr>
            <w:pStyle w:val="20"/>
            <w:tabs>
              <w:tab w:val="right" w:leader="dot" w:pos="8296"/>
            </w:tabs>
            <w:rPr>
              <w:noProof/>
              <w:lang w:eastAsia="el-GR"/>
            </w:rPr>
          </w:pPr>
          <w:hyperlink w:anchor="_Toc509861590" w:history="1">
            <w:r w:rsidR="008C374D" w:rsidRPr="00DF3F5E">
              <w:rPr>
                <w:rStyle w:val="-"/>
                <w:noProof/>
              </w:rPr>
              <w:t>Γεγονός</w:t>
            </w:r>
            <w:r w:rsidR="008C374D" w:rsidRPr="00DF3F5E">
              <w:rPr>
                <w:rStyle w:val="-"/>
                <w:noProof/>
                <w:lang w:val="en-US"/>
              </w:rPr>
              <w:t xml:space="preserve"> 4</w:t>
            </w:r>
            <w:r w:rsidR="008C374D">
              <w:rPr>
                <w:noProof/>
                <w:webHidden/>
              </w:rPr>
              <w:tab/>
              <w:t>3</w:t>
            </w:r>
          </w:hyperlink>
        </w:p>
        <w:p w:rsidR="008C374D" w:rsidRDefault="0046203E">
          <w:pPr>
            <w:pStyle w:val="11"/>
            <w:tabs>
              <w:tab w:val="right" w:leader="dot" w:pos="8296"/>
            </w:tabs>
            <w:rPr>
              <w:noProof/>
              <w:lang w:eastAsia="el-GR"/>
            </w:rPr>
          </w:pPr>
          <w:hyperlink w:anchor="_Toc509861591" w:history="1">
            <w:r w:rsidR="008C374D" w:rsidRPr="00DF3F5E">
              <w:rPr>
                <w:rStyle w:val="-"/>
                <w:noProof/>
                <w:lang w:val="en-US"/>
              </w:rPr>
              <w:t>ECOSYSTEM</w:t>
            </w:r>
            <w:r w:rsidR="008C374D">
              <w:rPr>
                <w:noProof/>
                <w:webHidden/>
              </w:rPr>
              <w:tab/>
              <w:t>4</w:t>
            </w:r>
          </w:hyperlink>
        </w:p>
        <w:p w:rsidR="008C374D" w:rsidRDefault="0046203E">
          <w:pPr>
            <w:pStyle w:val="20"/>
            <w:tabs>
              <w:tab w:val="right" w:leader="dot" w:pos="8296"/>
            </w:tabs>
            <w:rPr>
              <w:noProof/>
              <w:lang w:eastAsia="el-GR"/>
            </w:rPr>
          </w:pPr>
          <w:hyperlink w:anchor="_Toc509861592" w:history="1">
            <w:r w:rsidR="008C374D" w:rsidRPr="00DF3F5E">
              <w:rPr>
                <w:rStyle w:val="-"/>
                <w:noProof/>
              </w:rPr>
              <w:t>Σημαντικά</w:t>
            </w:r>
            <w:r w:rsidR="008C374D" w:rsidRPr="00DF3F5E">
              <w:rPr>
                <w:rStyle w:val="-"/>
                <w:noProof/>
                <w:lang w:val="en-US"/>
              </w:rPr>
              <w:t xml:space="preserve"> </w:t>
            </w:r>
            <w:r w:rsidR="008C374D" w:rsidRPr="00DF3F5E">
              <w:rPr>
                <w:rStyle w:val="-"/>
                <w:noProof/>
              </w:rPr>
              <w:t>γεγονότα</w:t>
            </w:r>
            <w:r w:rsidR="008C374D">
              <w:rPr>
                <w:noProof/>
                <w:webHidden/>
              </w:rPr>
              <w:tab/>
              <w:t>4</w:t>
            </w:r>
          </w:hyperlink>
        </w:p>
        <w:p w:rsidR="008C374D" w:rsidRDefault="0046203E">
          <w:pPr>
            <w:pStyle w:val="20"/>
            <w:tabs>
              <w:tab w:val="right" w:leader="dot" w:pos="8296"/>
            </w:tabs>
            <w:rPr>
              <w:noProof/>
              <w:lang w:eastAsia="el-GR"/>
            </w:rPr>
          </w:pPr>
          <w:hyperlink w:anchor="_Toc509861593" w:history="1">
            <w:r w:rsidR="008C374D" w:rsidRPr="00DF3F5E">
              <w:rPr>
                <w:rStyle w:val="-"/>
                <w:noProof/>
              </w:rPr>
              <w:t>Γεγονός</w:t>
            </w:r>
            <w:r w:rsidR="008C374D" w:rsidRPr="00DF3F5E">
              <w:rPr>
                <w:rStyle w:val="-"/>
                <w:noProof/>
                <w:lang w:val="en-US"/>
              </w:rPr>
              <w:t xml:space="preserve"> 1</w:t>
            </w:r>
            <w:r w:rsidR="008C374D">
              <w:rPr>
                <w:noProof/>
                <w:webHidden/>
              </w:rPr>
              <w:tab/>
              <w:t>4</w:t>
            </w:r>
          </w:hyperlink>
        </w:p>
        <w:p w:rsidR="008C374D" w:rsidRDefault="0046203E">
          <w:pPr>
            <w:pStyle w:val="20"/>
            <w:tabs>
              <w:tab w:val="right" w:leader="dot" w:pos="8296"/>
            </w:tabs>
            <w:rPr>
              <w:noProof/>
              <w:lang w:eastAsia="el-GR"/>
            </w:rPr>
          </w:pPr>
          <w:hyperlink w:anchor="_Toc509861594" w:history="1">
            <w:r w:rsidR="008C374D" w:rsidRPr="00DF3F5E">
              <w:rPr>
                <w:rStyle w:val="-"/>
                <w:noProof/>
              </w:rPr>
              <w:t>Γεγονός</w:t>
            </w:r>
            <w:r w:rsidR="008C374D" w:rsidRPr="00DF3F5E">
              <w:rPr>
                <w:rStyle w:val="-"/>
                <w:noProof/>
                <w:lang w:val="en-US"/>
              </w:rPr>
              <w:t xml:space="preserve"> 2</w:t>
            </w:r>
            <w:r w:rsidR="008C374D">
              <w:rPr>
                <w:noProof/>
                <w:webHidden/>
              </w:rPr>
              <w:tab/>
              <w:t>4</w:t>
            </w:r>
          </w:hyperlink>
        </w:p>
        <w:p w:rsidR="008C374D" w:rsidRDefault="0046203E">
          <w:pPr>
            <w:pStyle w:val="11"/>
            <w:tabs>
              <w:tab w:val="right" w:leader="dot" w:pos="8296"/>
            </w:tabs>
            <w:rPr>
              <w:noProof/>
              <w:lang w:eastAsia="el-GR"/>
            </w:rPr>
          </w:pPr>
          <w:hyperlink w:anchor="_Toc509861595" w:history="1">
            <w:r w:rsidR="008C374D" w:rsidRPr="00DF3F5E">
              <w:rPr>
                <w:rStyle w:val="-"/>
                <w:noProof/>
                <w:lang w:val="en-US"/>
              </w:rPr>
              <w:t>BIOMASS</w:t>
            </w:r>
            <w:r w:rsidR="008C374D">
              <w:rPr>
                <w:noProof/>
                <w:webHidden/>
              </w:rPr>
              <w:tab/>
              <w:t>5</w:t>
            </w:r>
          </w:hyperlink>
        </w:p>
        <w:p w:rsidR="008C374D" w:rsidRDefault="0046203E">
          <w:pPr>
            <w:pStyle w:val="20"/>
            <w:tabs>
              <w:tab w:val="right" w:leader="dot" w:pos="8296"/>
            </w:tabs>
            <w:rPr>
              <w:noProof/>
              <w:lang w:eastAsia="el-GR"/>
            </w:rPr>
          </w:pPr>
          <w:hyperlink w:anchor="_Toc509861596" w:history="1">
            <w:r w:rsidR="008C374D" w:rsidRPr="00DF3F5E">
              <w:rPr>
                <w:rStyle w:val="-"/>
                <w:noProof/>
              </w:rPr>
              <w:t>Σημαντικά</w:t>
            </w:r>
            <w:r w:rsidR="008C374D" w:rsidRPr="00DF3F5E">
              <w:rPr>
                <w:rStyle w:val="-"/>
                <w:noProof/>
                <w:lang w:val="en-US"/>
              </w:rPr>
              <w:t xml:space="preserve"> </w:t>
            </w:r>
            <w:r w:rsidR="008C374D" w:rsidRPr="00DF3F5E">
              <w:rPr>
                <w:rStyle w:val="-"/>
                <w:noProof/>
              </w:rPr>
              <w:t>γεγονότα</w:t>
            </w:r>
            <w:r w:rsidR="008C374D">
              <w:rPr>
                <w:noProof/>
                <w:webHidden/>
              </w:rPr>
              <w:tab/>
              <w:t>5</w:t>
            </w:r>
          </w:hyperlink>
        </w:p>
        <w:p w:rsidR="008C374D" w:rsidRDefault="0046203E">
          <w:pPr>
            <w:pStyle w:val="20"/>
            <w:tabs>
              <w:tab w:val="right" w:leader="dot" w:pos="8296"/>
            </w:tabs>
            <w:rPr>
              <w:noProof/>
              <w:lang w:eastAsia="el-GR"/>
            </w:rPr>
          </w:pPr>
          <w:hyperlink w:anchor="_Toc509861597" w:history="1">
            <w:r w:rsidR="008C374D" w:rsidRPr="00DF3F5E">
              <w:rPr>
                <w:rStyle w:val="-"/>
                <w:noProof/>
              </w:rPr>
              <w:t>Γεγονός</w:t>
            </w:r>
            <w:r w:rsidR="008C374D" w:rsidRPr="00DF3F5E">
              <w:rPr>
                <w:rStyle w:val="-"/>
                <w:noProof/>
                <w:lang w:val="en-US"/>
              </w:rPr>
              <w:t xml:space="preserve"> 1</w:t>
            </w:r>
            <w:r w:rsidR="008C374D">
              <w:rPr>
                <w:noProof/>
                <w:webHidden/>
              </w:rPr>
              <w:tab/>
              <w:t>5</w:t>
            </w:r>
          </w:hyperlink>
        </w:p>
        <w:p w:rsidR="008C374D" w:rsidRDefault="0046203E">
          <w:pPr>
            <w:pStyle w:val="20"/>
            <w:tabs>
              <w:tab w:val="right" w:leader="dot" w:pos="8296"/>
            </w:tabs>
            <w:rPr>
              <w:noProof/>
              <w:lang w:eastAsia="el-GR"/>
            </w:rPr>
          </w:pPr>
          <w:hyperlink w:anchor="_Toc509861598" w:history="1">
            <w:r w:rsidR="008C374D" w:rsidRPr="00DF3F5E">
              <w:rPr>
                <w:rStyle w:val="-"/>
                <w:noProof/>
              </w:rPr>
              <w:t>Γεγονός</w:t>
            </w:r>
            <w:r w:rsidR="008C374D" w:rsidRPr="00DF3F5E">
              <w:rPr>
                <w:rStyle w:val="-"/>
                <w:noProof/>
                <w:lang w:val="en-US"/>
              </w:rPr>
              <w:t xml:space="preserve"> 2</w:t>
            </w:r>
            <w:r w:rsidR="008C374D">
              <w:rPr>
                <w:noProof/>
                <w:webHidden/>
              </w:rPr>
              <w:tab/>
              <w:t>5</w:t>
            </w:r>
          </w:hyperlink>
        </w:p>
        <w:p w:rsidR="008C374D" w:rsidRDefault="0046203E">
          <w:pPr>
            <w:pStyle w:val="20"/>
            <w:tabs>
              <w:tab w:val="right" w:leader="dot" w:pos="8296"/>
            </w:tabs>
            <w:rPr>
              <w:noProof/>
              <w:lang w:eastAsia="el-GR"/>
            </w:rPr>
          </w:pPr>
          <w:hyperlink w:anchor="_Toc509861599" w:history="1">
            <w:r w:rsidR="008C374D" w:rsidRPr="00DF3F5E">
              <w:rPr>
                <w:rStyle w:val="-"/>
                <w:noProof/>
              </w:rPr>
              <w:t>Γεγονός</w:t>
            </w:r>
            <w:r w:rsidR="008C374D" w:rsidRPr="00DF3F5E">
              <w:rPr>
                <w:rStyle w:val="-"/>
                <w:noProof/>
                <w:lang w:val="en-US"/>
              </w:rPr>
              <w:t xml:space="preserve"> 3</w:t>
            </w:r>
            <w:r w:rsidR="008C374D">
              <w:rPr>
                <w:noProof/>
                <w:webHidden/>
              </w:rPr>
              <w:tab/>
              <w:t>5</w:t>
            </w:r>
          </w:hyperlink>
        </w:p>
        <w:p w:rsidR="008C374D" w:rsidRDefault="0046203E">
          <w:pPr>
            <w:pStyle w:val="20"/>
            <w:tabs>
              <w:tab w:val="right" w:leader="dot" w:pos="8296"/>
            </w:tabs>
            <w:rPr>
              <w:noProof/>
              <w:lang w:eastAsia="el-GR"/>
            </w:rPr>
          </w:pPr>
          <w:hyperlink w:anchor="_Toc509861600" w:history="1">
            <w:r w:rsidR="008C374D" w:rsidRPr="00DF3F5E">
              <w:rPr>
                <w:rStyle w:val="-"/>
                <w:noProof/>
              </w:rPr>
              <w:t>Γεγονός</w:t>
            </w:r>
            <w:r w:rsidR="008C374D" w:rsidRPr="00DF3F5E">
              <w:rPr>
                <w:rStyle w:val="-"/>
                <w:noProof/>
                <w:lang w:val="en-US"/>
              </w:rPr>
              <w:t xml:space="preserve"> 4</w:t>
            </w:r>
            <w:r w:rsidR="008C374D">
              <w:rPr>
                <w:noProof/>
                <w:webHidden/>
              </w:rPr>
              <w:tab/>
              <w:t>5</w:t>
            </w:r>
          </w:hyperlink>
        </w:p>
        <w:p w:rsidR="008C374D" w:rsidRDefault="0046203E">
          <w:pPr>
            <w:pStyle w:val="11"/>
            <w:tabs>
              <w:tab w:val="right" w:leader="dot" w:pos="8296"/>
            </w:tabs>
            <w:rPr>
              <w:noProof/>
              <w:lang w:eastAsia="el-GR"/>
            </w:rPr>
          </w:pPr>
          <w:hyperlink w:anchor="_Toc509861601" w:history="1">
            <w:r w:rsidR="008C374D" w:rsidRPr="00DF3F5E">
              <w:rPr>
                <w:rStyle w:val="-"/>
                <w:noProof/>
                <w:lang w:val="en-US"/>
              </w:rPr>
              <w:t>POPULATION</w:t>
            </w:r>
            <w:r w:rsidR="008C374D">
              <w:rPr>
                <w:noProof/>
                <w:webHidden/>
              </w:rPr>
              <w:tab/>
              <w:t>6</w:t>
            </w:r>
          </w:hyperlink>
        </w:p>
        <w:p w:rsidR="008C374D" w:rsidRDefault="0046203E">
          <w:pPr>
            <w:pStyle w:val="20"/>
            <w:tabs>
              <w:tab w:val="right" w:leader="dot" w:pos="8296"/>
            </w:tabs>
            <w:rPr>
              <w:noProof/>
              <w:lang w:eastAsia="el-GR"/>
            </w:rPr>
          </w:pPr>
          <w:hyperlink w:anchor="_Toc509861602" w:history="1">
            <w:r w:rsidR="008C374D" w:rsidRPr="00DF3F5E">
              <w:rPr>
                <w:rStyle w:val="-"/>
                <w:noProof/>
              </w:rPr>
              <w:t>Σημαντικά</w:t>
            </w:r>
            <w:r w:rsidR="008C374D" w:rsidRPr="00DF3F5E">
              <w:rPr>
                <w:rStyle w:val="-"/>
                <w:noProof/>
                <w:lang w:val="en-US"/>
              </w:rPr>
              <w:t xml:space="preserve"> </w:t>
            </w:r>
            <w:r w:rsidR="008C374D" w:rsidRPr="00DF3F5E">
              <w:rPr>
                <w:rStyle w:val="-"/>
                <w:noProof/>
              </w:rPr>
              <w:t>γεγονότα</w:t>
            </w:r>
            <w:r w:rsidR="008C374D">
              <w:rPr>
                <w:noProof/>
                <w:webHidden/>
              </w:rPr>
              <w:tab/>
            </w:r>
            <w:r w:rsidR="00452BFB">
              <w:rPr>
                <w:noProof/>
                <w:webHidden/>
              </w:rPr>
              <w:t>6</w:t>
            </w:r>
          </w:hyperlink>
        </w:p>
        <w:p w:rsidR="008C374D" w:rsidRDefault="0046203E">
          <w:pPr>
            <w:pStyle w:val="20"/>
            <w:tabs>
              <w:tab w:val="right" w:leader="dot" w:pos="8296"/>
            </w:tabs>
            <w:rPr>
              <w:noProof/>
              <w:lang w:eastAsia="el-GR"/>
            </w:rPr>
          </w:pPr>
          <w:hyperlink w:anchor="_Toc509861603" w:history="1">
            <w:r w:rsidR="008C374D" w:rsidRPr="00DF3F5E">
              <w:rPr>
                <w:rStyle w:val="-"/>
                <w:noProof/>
              </w:rPr>
              <w:t>Γεγονός</w:t>
            </w:r>
            <w:r w:rsidR="008C374D" w:rsidRPr="00DF3F5E">
              <w:rPr>
                <w:rStyle w:val="-"/>
                <w:noProof/>
                <w:lang w:val="en-US"/>
              </w:rPr>
              <w:t xml:space="preserve"> 1</w:t>
            </w:r>
            <w:r w:rsidR="008C374D">
              <w:rPr>
                <w:noProof/>
                <w:webHidden/>
              </w:rPr>
              <w:tab/>
            </w:r>
            <w:r w:rsidR="00452BFB">
              <w:rPr>
                <w:noProof/>
                <w:webHidden/>
              </w:rPr>
              <w:t>6</w:t>
            </w:r>
          </w:hyperlink>
        </w:p>
        <w:p w:rsidR="008C374D" w:rsidRDefault="0046203E">
          <w:pPr>
            <w:pStyle w:val="20"/>
            <w:tabs>
              <w:tab w:val="right" w:leader="dot" w:pos="8296"/>
            </w:tabs>
            <w:rPr>
              <w:noProof/>
              <w:lang w:eastAsia="el-GR"/>
            </w:rPr>
          </w:pPr>
          <w:hyperlink w:anchor="_Toc509861604" w:history="1">
            <w:r w:rsidR="008C374D" w:rsidRPr="00DF3F5E">
              <w:rPr>
                <w:rStyle w:val="-"/>
                <w:noProof/>
              </w:rPr>
              <w:t>Γεγονός</w:t>
            </w:r>
            <w:r w:rsidR="008C374D" w:rsidRPr="00DF3F5E">
              <w:rPr>
                <w:rStyle w:val="-"/>
                <w:noProof/>
                <w:lang w:val="en-US"/>
              </w:rPr>
              <w:t xml:space="preserve"> 2</w:t>
            </w:r>
            <w:r w:rsidR="008C374D">
              <w:rPr>
                <w:noProof/>
                <w:webHidden/>
              </w:rPr>
              <w:tab/>
            </w:r>
            <w:r w:rsidR="00452BFB">
              <w:rPr>
                <w:noProof/>
                <w:webHidden/>
              </w:rPr>
              <w:t>6</w:t>
            </w:r>
          </w:hyperlink>
        </w:p>
        <w:p w:rsidR="008C374D" w:rsidRDefault="0046203E">
          <w:pPr>
            <w:pStyle w:val="11"/>
            <w:tabs>
              <w:tab w:val="right" w:leader="dot" w:pos="8296"/>
            </w:tabs>
            <w:rPr>
              <w:noProof/>
              <w:lang w:eastAsia="el-GR"/>
            </w:rPr>
          </w:pPr>
          <w:hyperlink w:anchor="_Toc509861605" w:history="1">
            <w:r w:rsidR="008C374D" w:rsidRPr="00DF3F5E">
              <w:rPr>
                <w:rStyle w:val="-"/>
                <w:noProof/>
              </w:rPr>
              <w:t>ΓΕΝΕΑΛΟΓΙΚΟ ΔΕΝΤΡΟ</w:t>
            </w:r>
            <w:r w:rsidR="008C374D">
              <w:rPr>
                <w:noProof/>
                <w:webHidden/>
              </w:rPr>
              <w:tab/>
            </w:r>
            <w:r w:rsidR="00452BFB">
              <w:rPr>
                <w:noProof/>
                <w:webHidden/>
              </w:rPr>
              <w:t>7</w:t>
            </w:r>
          </w:hyperlink>
        </w:p>
        <w:p w:rsidR="008C374D" w:rsidRDefault="008C374D">
          <w:r>
            <w:rPr>
              <w:b/>
              <w:bCs/>
            </w:rPr>
            <w:fldChar w:fldCharType="end"/>
          </w:r>
        </w:p>
      </w:sdtContent>
    </w:sdt>
    <w:p w:rsidR="00A84C04" w:rsidRDefault="00A84C04">
      <w:pPr>
        <w:rPr>
          <w:b/>
          <w:color w:val="000000" w:themeColor="text1"/>
          <w:lang w:val="en-US"/>
        </w:rPr>
      </w:pPr>
      <w:r>
        <w:rPr>
          <w:b/>
          <w:color w:val="000000" w:themeColor="text1"/>
          <w:lang w:val="en-US"/>
        </w:rPr>
        <w:br w:type="page"/>
      </w:r>
    </w:p>
    <w:p w:rsidR="00987891" w:rsidRDefault="00987891" w:rsidP="007B764B">
      <w:pPr>
        <w:spacing w:line="26" w:lineRule="atLeast"/>
        <w:rPr>
          <w:b/>
          <w:color w:val="000000" w:themeColor="text1"/>
          <w:lang w:val="en-US"/>
        </w:rPr>
        <w:sectPr w:rsidR="00987891" w:rsidSect="006E4A7E">
          <w:headerReference w:type="default" r:id="rId7"/>
          <w:headerReference w:type="first" r:id="rId8"/>
          <w:pgSz w:w="11906" w:h="16838"/>
          <w:pgMar w:top="1440" w:right="1800" w:bottom="1440" w:left="1800" w:header="708" w:footer="708" w:gutter="0"/>
          <w:pgNumType w:start="0"/>
          <w:cols w:space="708"/>
          <w:titlePg/>
          <w:docGrid w:linePitch="360"/>
        </w:sectPr>
      </w:pPr>
    </w:p>
    <w:p w:rsidR="00571144" w:rsidRDefault="00571144" w:rsidP="007B764B">
      <w:pPr>
        <w:spacing w:line="26" w:lineRule="atLeast"/>
        <w:rPr>
          <w:b/>
          <w:color w:val="000000" w:themeColor="text1"/>
          <w:lang w:val="en-US"/>
        </w:rPr>
        <w:sectPr w:rsidR="00571144" w:rsidSect="00987891">
          <w:headerReference w:type="default" r:id="rId9"/>
          <w:headerReference w:type="first" r:id="rId10"/>
          <w:footerReference w:type="first" r:id="rId11"/>
          <w:type w:val="continuous"/>
          <w:pgSz w:w="11906" w:h="16838"/>
          <w:pgMar w:top="1440" w:right="1800" w:bottom="1440" w:left="1800" w:header="708" w:footer="708" w:gutter="0"/>
          <w:pgNumType w:start="0"/>
          <w:cols w:space="708"/>
          <w:titlePg/>
          <w:docGrid w:linePitch="360"/>
        </w:sectPr>
      </w:pPr>
    </w:p>
    <w:p w:rsidR="00987891" w:rsidRDefault="00987891" w:rsidP="007B764B">
      <w:pPr>
        <w:spacing w:line="26" w:lineRule="atLeast"/>
        <w:rPr>
          <w:b/>
          <w:color w:val="000000" w:themeColor="text1"/>
          <w:lang w:val="en-US"/>
        </w:rPr>
        <w:sectPr w:rsidR="00987891" w:rsidSect="00987891">
          <w:type w:val="continuous"/>
          <w:pgSz w:w="11906" w:h="16838"/>
          <w:pgMar w:top="1440" w:right="1800" w:bottom="1440" w:left="1800" w:header="708" w:footer="708" w:gutter="0"/>
          <w:pgNumType w:start="0"/>
          <w:cols w:space="708"/>
          <w:titlePg/>
          <w:docGrid w:linePitch="360"/>
        </w:sectPr>
      </w:pPr>
    </w:p>
    <w:p w:rsidR="00B32B4B" w:rsidRDefault="00B32B4B" w:rsidP="007B764B">
      <w:pPr>
        <w:spacing w:line="26" w:lineRule="atLeast"/>
        <w:rPr>
          <w:b/>
          <w:color w:val="000000" w:themeColor="text1"/>
          <w:lang w:val="en-US"/>
        </w:rPr>
        <w:sectPr w:rsidR="00B32B4B" w:rsidSect="00987891">
          <w:type w:val="continuous"/>
          <w:pgSz w:w="11906" w:h="16838"/>
          <w:pgMar w:top="1440" w:right="1800" w:bottom="1440" w:left="1800" w:header="708" w:footer="708" w:gutter="0"/>
          <w:pgNumType w:start="0"/>
          <w:cols w:space="708"/>
          <w:titlePg/>
          <w:docGrid w:linePitch="360"/>
        </w:sectPr>
      </w:pPr>
    </w:p>
    <w:p w:rsidR="00E216EA" w:rsidRDefault="00E216EA" w:rsidP="007B764B">
      <w:pPr>
        <w:spacing w:after="120" w:line="26" w:lineRule="atLeast"/>
        <w:ind w:firstLine="709"/>
        <w:rPr>
          <w:lang w:val="en-US"/>
        </w:rPr>
      </w:pPr>
      <w:r w:rsidRPr="006A608C">
        <w:rPr>
          <w:b/>
          <w:color w:val="000000" w:themeColor="text1"/>
          <w:lang w:val="en-US"/>
        </w:rPr>
        <w:t>Ecology</w:t>
      </w:r>
      <w:r w:rsidRPr="006A608C">
        <w:rPr>
          <w:color w:val="000000" w:themeColor="text1"/>
          <w:lang w:val="en-US"/>
        </w:rPr>
        <w:t xml:space="preserve"> </w:t>
      </w:r>
      <w:r w:rsidRPr="00E216EA">
        <w:rPr>
          <w:lang w:val="en-US"/>
        </w:rPr>
        <w:t>is the branch of biology</w:t>
      </w:r>
      <w:r>
        <w:rPr>
          <w:lang w:val="en-US"/>
        </w:rPr>
        <w:t>,</w:t>
      </w:r>
      <w:r w:rsidRPr="00E216EA">
        <w:rPr>
          <w:lang w:val="en-US"/>
        </w:rPr>
        <w:t xml:space="preserve"> which studies the interactions among organisms and their environment. Objects of study include interactions of organisms with each other and with </w:t>
      </w:r>
      <w:del w:id="1" w:author="user" w:date="2018-03-26T21:33:00Z">
        <w:r w:rsidRPr="00E216EA" w:rsidDel="009412FD">
          <w:rPr>
            <w:lang w:val="en-US"/>
          </w:rPr>
          <w:delText>abiotic</w:delText>
        </w:r>
      </w:del>
      <w:ins w:id="2" w:author="user" w:date="2018-03-26T21:33:00Z">
        <w:r w:rsidR="009412FD">
          <w:rPr>
            <w:lang w:val="en-US"/>
          </w:rPr>
          <w:t>lifeless</w:t>
        </w:r>
      </w:ins>
      <w:r w:rsidRPr="00E216EA">
        <w:rPr>
          <w:lang w:val="en-US"/>
        </w:rPr>
        <w:t xml:space="preserve">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w:t>
      </w:r>
      <w:del w:id="3" w:author="user" w:date="2018-03-26T21:34:00Z">
        <w:r w:rsidRPr="00E216EA" w:rsidDel="009412FD">
          <w:rPr>
            <w:lang w:val="en-US"/>
          </w:rPr>
          <w:delText>living</w:delText>
        </w:r>
      </w:del>
      <w:ins w:id="4" w:author="user" w:date="2018-03-26T21:34:00Z">
        <w:r w:rsidR="009412FD">
          <w:rPr>
            <w:lang w:val="en-US"/>
          </w:rPr>
          <w:t>present</w:t>
        </w:r>
      </w:ins>
      <w:r w:rsidRPr="00E216EA">
        <w:rPr>
          <w:lang w:val="en-US"/>
        </w:rPr>
        <w:t xml:space="preserve"> components of their environment</w:t>
      </w:r>
      <w:r>
        <w:rPr>
          <w:lang w:val="en-US"/>
        </w:rPr>
        <w:t>.</w:t>
      </w:r>
    </w:p>
    <w:p w:rsidR="00237783" w:rsidRPr="00A84C04" w:rsidRDefault="00A84C04" w:rsidP="00E6558C">
      <w:pPr>
        <w:pStyle w:val="1"/>
        <w:spacing w:after="380"/>
        <w:rPr>
          <w:u w:val="single"/>
          <w:lang w:val="en-US"/>
        </w:rPr>
      </w:pPr>
      <w:bookmarkStart w:id="5" w:name="_Toc509861581"/>
      <w:r>
        <w:rPr>
          <w:rFonts w:ascii="Arial" w:hAnsi="Arial" w:cs="Arial"/>
          <w:color w:val="FF0000"/>
          <w:sz w:val="34"/>
          <w:szCs w:val="34"/>
          <w:u w:val="single"/>
          <w:lang w:val="en-US"/>
        </w:rPr>
        <w:t>Organisms</w:t>
      </w:r>
      <w:bookmarkEnd w:id="5"/>
    </w:p>
    <w:p w:rsidR="00237783" w:rsidRPr="00237783" w:rsidRDefault="00237783" w:rsidP="008F0150">
      <w:pPr>
        <w:spacing w:before="240" w:after="240" w:line="26" w:lineRule="atLeast"/>
        <w:ind w:firstLine="709"/>
        <w:rPr>
          <w:lang w:val="en-US"/>
        </w:rPr>
      </w:pPr>
      <w:r w:rsidRPr="00237783">
        <w:rPr>
          <w:lang w:val="en-US"/>
        </w:rPr>
        <w:t xml:space="preserve">In biology, an </w:t>
      </w:r>
      <w:r w:rsidRPr="00367FF6">
        <w:rPr>
          <w:b/>
          <w:lang w:val="en-US"/>
        </w:rPr>
        <w:t>organism</w:t>
      </w:r>
      <w:r w:rsidRPr="00237783">
        <w:rPr>
          <w:lang w:val="en-US"/>
        </w:rPr>
        <w:t xml:space="preserve">  is any </w:t>
      </w:r>
      <w:del w:id="6" w:author="user" w:date="2018-03-26T21:36:00Z">
        <w:r w:rsidRPr="00237783" w:rsidDel="001673F8">
          <w:rPr>
            <w:lang w:val="en-US"/>
          </w:rPr>
          <w:delText>individual</w:delText>
        </w:r>
      </w:del>
      <w:ins w:id="7" w:author="user" w:date="2018-03-26T21:36:00Z">
        <w:r w:rsidR="001673F8">
          <w:rPr>
            <w:lang w:val="en-US"/>
          </w:rPr>
          <w:t>separate</w:t>
        </w:r>
      </w:ins>
      <w:r w:rsidRPr="00237783">
        <w:rPr>
          <w:lang w:val="en-US"/>
        </w:rPr>
        <w:t xml:space="preserve"> entity that exhibits the properties of life. It is a </w:t>
      </w:r>
      <w:del w:id="8" w:author="user" w:date="2018-03-26T21:37:00Z">
        <w:r w:rsidRPr="00237783" w:rsidDel="001673F8">
          <w:rPr>
            <w:lang w:val="en-US"/>
          </w:rPr>
          <w:delText>synonym</w:delText>
        </w:r>
      </w:del>
      <w:ins w:id="9" w:author="user" w:date="2018-03-26T21:37:00Z">
        <w:r w:rsidR="001673F8">
          <w:rPr>
            <w:lang w:val="en-US"/>
          </w:rPr>
          <w:t>analogue</w:t>
        </w:r>
      </w:ins>
      <w:r w:rsidRPr="00237783">
        <w:rPr>
          <w:lang w:val="en-US"/>
        </w:rPr>
        <w:t xml:space="preserve"> for "life form".</w:t>
      </w:r>
    </w:p>
    <w:p w:rsidR="00237783" w:rsidRDefault="00237783" w:rsidP="008F0150">
      <w:pPr>
        <w:spacing w:before="240" w:after="240" w:line="26" w:lineRule="atLeast"/>
        <w:ind w:firstLine="709"/>
        <w:rPr>
          <w:lang w:val="en-US"/>
        </w:rPr>
      </w:pPr>
      <w:r w:rsidRPr="00367FF6">
        <w:rPr>
          <w:b/>
          <w:lang w:val="en-US"/>
        </w:rPr>
        <w:t>Organisms</w:t>
      </w:r>
      <w:r w:rsidRPr="00237783">
        <w:rPr>
          <w:lang w:val="en-US"/>
        </w:rPr>
        <w:t xml:space="preserve"> are classified by taxonomy into specified groups such as the multicellular animals, plants, and fungi; or unicellular microorganisms such as a protists, bacteria, and archaea.All types of </w:t>
      </w:r>
      <w:r w:rsidRPr="006B511E">
        <w:rPr>
          <w:b/>
          <w:lang w:val="en-US"/>
        </w:rPr>
        <w:t>organisms</w:t>
      </w:r>
      <w:r w:rsidRPr="00237783">
        <w:rPr>
          <w:lang w:val="en-US"/>
        </w:rPr>
        <w:t xml:space="preserve"> are capable of reproduction, growth and development, maintenance, and some degree of response to stimuli. Humans are multicellular animals composed of many trillions of cells which differentiate during development into specialized tissues and organs.</w:t>
      </w:r>
    </w:p>
    <w:p w:rsidR="0031295F" w:rsidRDefault="0031295F" w:rsidP="008F0150">
      <w:pPr>
        <w:spacing w:before="240" w:after="240" w:line="26" w:lineRule="atLeast"/>
        <w:ind w:firstLine="709"/>
        <w:rPr>
          <w:lang w:val="en-US"/>
        </w:rPr>
      </w:pPr>
      <w:r>
        <w:rPr>
          <w:lang w:val="en-US"/>
        </w:rPr>
        <w:t>E</w:t>
      </w:r>
      <w:r w:rsidRPr="0031295F">
        <w:rPr>
          <w:lang w:val="en-US"/>
        </w:rPr>
        <w:t xml:space="preserve">stimates on the number of Earth's current species range from 10 million to 14 million,of which only about 1.2 million have been documented.More than 99% of all species, amounting to over five billion species, that ever lived are estimated to be extinct. In 2016, a set of 355 genes from the last universal common ancestor (LUCA) of all living </w:t>
      </w:r>
      <w:r w:rsidRPr="006B511E">
        <w:rPr>
          <w:b/>
          <w:lang w:val="en-US"/>
        </w:rPr>
        <w:t>organisms</w:t>
      </w:r>
      <w:r w:rsidRPr="0031295F">
        <w:rPr>
          <w:lang w:val="en-US"/>
        </w:rPr>
        <w:t xml:space="preserve"> living was identified.</w:t>
      </w:r>
    </w:p>
    <w:p w:rsidR="00237783" w:rsidRPr="00F70071" w:rsidRDefault="00237783" w:rsidP="00237783">
      <w:pPr>
        <w:pStyle w:val="2"/>
        <w:rPr>
          <w:u w:val="single"/>
          <w:lang w:val="en-US"/>
        </w:rPr>
      </w:pPr>
      <w:bookmarkStart w:id="10" w:name="_Toc509861582"/>
      <w:r w:rsidRPr="00237783">
        <w:rPr>
          <w:u w:val="single"/>
        </w:rPr>
        <w:t>Σημαντικά</w:t>
      </w:r>
      <w:r w:rsidRPr="00F70071">
        <w:rPr>
          <w:u w:val="single"/>
          <w:lang w:val="en-US"/>
        </w:rPr>
        <w:t xml:space="preserve"> </w:t>
      </w:r>
      <w:r w:rsidRPr="00237783">
        <w:rPr>
          <w:u w:val="single"/>
        </w:rPr>
        <w:t>γεγονότα</w:t>
      </w:r>
      <w:bookmarkEnd w:id="10"/>
    </w:p>
    <w:p w:rsidR="00237783" w:rsidRDefault="00237783" w:rsidP="007B764B">
      <w:pPr>
        <w:spacing w:line="26" w:lineRule="atLeast"/>
        <w:ind w:firstLine="709"/>
        <w:rPr>
          <w:lang w:val="en-US"/>
        </w:rPr>
      </w:pPr>
      <w:r w:rsidRPr="00237783">
        <w:rPr>
          <w:lang w:val="en-US"/>
        </w:rPr>
        <w:t xml:space="preserve">An </w:t>
      </w:r>
      <w:r w:rsidRPr="00367FF6">
        <w:rPr>
          <w:b/>
          <w:lang w:val="en-US"/>
        </w:rPr>
        <w:t>organism</w:t>
      </w:r>
      <w:r w:rsidRPr="00237783">
        <w:rPr>
          <w:lang w:val="en-US"/>
        </w:rPr>
        <w:t xml:space="preserve"> may be either a prokaryote or a eukaryot</w:t>
      </w:r>
      <w:r w:rsidR="0031295F">
        <w:rPr>
          <w:lang w:val="en-US"/>
        </w:rPr>
        <w:t>e:</w:t>
      </w:r>
    </w:p>
    <w:p w:rsidR="0031295F" w:rsidRPr="0031295F" w:rsidRDefault="0031295F" w:rsidP="0031295F">
      <w:pPr>
        <w:pStyle w:val="2"/>
        <w:rPr>
          <w:u w:val="single"/>
          <w:lang w:val="en-US"/>
        </w:rPr>
      </w:pPr>
      <w:bookmarkStart w:id="11" w:name="_Toc509861583"/>
      <w:r w:rsidRPr="0031295F">
        <w:rPr>
          <w:u w:val="single"/>
        </w:rPr>
        <w:t>Γεγονός</w:t>
      </w:r>
      <w:r w:rsidRPr="0031295F">
        <w:rPr>
          <w:u w:val="single"/>
          <w:lang w:val="en-US"/>
        </w:rPr>
        <w:t xml:space="preserve"> 1</w:t>
      </w:r>
      <w:bookmarkEnd w:id="11"/>
    </w:p>
    <w:p w:rsidR="0031295F" w:rsidRDefault="0031295F" w:rsidP="007B764B">
      <w:pPr>
        <w:spacing w:line="26" w:lineRule="atLeast"/>
        <w:ind w:firstLine="709"/>
        <w:rPr>
          <w:lang w:val="en-US"/>
        </w:rPr>
      </w:pPr>
      <w:r w:rsidRPr="0031295F">
        <w:rPr>
          <w:lang w:val="en-US"/>
        </w:rPr>
        <w:t>Prokaryotes are represented by two separate domains—bacteria and archaea.</w:t>
      </w:r>
    </w:p>
    <w:p w:rsidR="0031295F" w:rsidRPr="006B511E" w:rsidRDefault="0031295F" w:rsidP="0031295F">
      <w:pPr>
        <w:pStyle w:val="2"/>
        <w:rPr>
          <w:u w:val="single"/>
          <w:lang w:val="en-US"/>
        </w:rPr>
      </w:pPr>
      <w:bookmarkStart w:id="12" w:name="_Toc509861584"/>
      <w:r w:rsidRPr="0031295F">
        <w:rPr>
          <w:u w:val="single"/>
        </w:rPr>
        <w:t>Γεγονός</w:t>
      </w:r>
      <w:r w:rsidRPr="006B511E">
        <w:rPr>
          <w:u w:val="single"/>
          <w:lang w:val="en-US"/>
        </w:rPr>
        <w:t xml:space="preserve"> 2</w:t>
      </w:r>
      <w:bookmarkEnd w:id="12"/>
    </w:p>
    <w:p w:rsidR="0031295F" w:rsidRDefault="0031295F" w:rsidP="007B764B">
      <w:pPr>
        <w:spacing w:after="0" w:line="26" w:lineRule="atLeast"/>
        <w:ind w:firstLine="709"/>
        <w:rPr>
          <w:lang w:val="en-US"/>
        </w:rPr>
      </w:pPr>
      <w:r w:rsidRPr="0031295F">
        <w:rPr>
          <w:lang w:val="en-US"/>
        </w:rPr>
        <w:t xml:space="preserve"> Eukaryotic </w:t>
      </w:r>
      <w:r w:rsidRPr="00367FF6">
        <w:rPr>
          <w:b/>
          <w:lang w:val="en-US"/>
        </w:rPr>
        <w:t>organisms</w:t>
      </w:r>
      <w:r w:rsidRPr="0031295F">
        <w:rPr>
          <w:lang w:val="en-US"/>
        </w:rPr>
        <w:t xml:space="preserve"> are characterized by the presence of a membrane-bound cell nucleus and contain additional membrane-bound compartments called organelles (such as mitochondria in animals and plants and plastids in plants and algae, all generally considered to be derived from endosymbiotic bacteria</w:t>
      </w:r>
      <w:r w:rsidR="00393316" w:rsidRPr="00393316">
        <w:rPr>
          <w:lang w:val="en-US"/>
        </w:rPr>
        <w:t>)</w:t>
      </w:r>
      <w:r w:rsidRPr="0031295F">
        <w:rPr>
          <w:lang w:val="en-US"/>
        </w:rPr>
        <w:t xml:space="preserve">.Fungi, animals and plants are examples of kingdoms of </w:t>
      </w:r>
      <w:r w:rsidRPr="006B511E">
        <w:rPr>
          <w:b/>
          <w:lang w:val="en-US"/>
        </w:rPr>
        <w:t>organisms</w:t>
      </w:r>
      <w:r w:rsidRPr="0031295F">
        <w:rPr>
          <w:lang w:val="en-US"/>
        </w:rPr>
        <w:t xml:space="preserve"> within the eukaryotes.</w:t>
      </w:r>
    </w:p>
    <w:p w:rsidR="006A608C" w:rsidRDefault="006A608C" w:rsidP="007B764B">
      <w:pPr>
        <w:spacing w:line="26" w:lineRule="atLeast"/>
        <w:rPr>
          <w:lang w:val="en-US"/>
        </w:rPr>
      </w:pPr>
      <w:r>
        <w:rPr>
          <w:lang w:val="en-US"/>
        </w:rPr>
        <w:br w:type="page"/>
      </w:r>
    </w:p>
    <w:p w:rsidR="00F70071" w:rsidRPr="00A84C04" w:rsidRDefault="00A84C04" w:rsidP="000D7D2B">
      <w:pPr>
        <w:pStyle w:val="1"/>
        <w:rPr>
          <w:u w:val="single"/>
          <w:lang w:val="en-US"/>
        </w:rPr>
      </w:pPr>
      <w:bookmarkStart w:id="13" w:name="_Toc509861585"/>
      <w:bookmarkStart w:id="14" w:name="_Hlk509659877"/>
      <w:bookmarkStart w:id="15" w:name="_Hlk509660064"/>
      <w:bookmarkStart w:id="16" w:name="_Hlk509659150"/>
      <w:bookmarkStart w:id="17" w:name="_Hlk509659468"/>
      <w:r>
        <w:rPr>
          <w:u w:val="single"/>
          <w:lang w:val="en-US"/>
        </w:rPr>
        <w:lastRenderedPageBreak/>
        <w:t>BIODIVERSITY</w:t>
      </w:r>
      <w:bookmarkEnd w:id="13"/>
    </w:p>
    <w:bookmarkEnd w:id="14"/>
    <w:bookmarkEnd w:id="15"/>
    <w:bookmarkEnd w:id="16"/>
    <w:p w:rsidR="000D7D2B" w:rsidRDefault="000D7D2B" w:rsidP="007B764B">
      <w:pPr>
        <w:spacing w:after="0" w:line="26" w:lineRule="atLeast"/>
        <w:ind w:firstLine="709"/>
        <w:rPr>
          <w:lang w:val="en-US"/>
        </w:rPr>
      </w:pPr>
      <w:r w:rsidRPr="00B708FF">
        <w:rPr>
          <w:b/>
          <w:lang w:val="en-US"/>
        </w:rPr>
        <w:t>Biodiversity</w:t>
      </w:r>
      <w:r w:rsidRPr="000D7D2B">
        <w:rPr>
          <w:lang w:val="en-US"/>
        </w:rPr>
        <w:t xml:space="preserve">, a portmanteau of "bio" (life) and "diversity", generally refers to the variety and variability of life on Earth. According to the United Nations Environment Programme (UNEP), </w:t>
      </w:r>
      <w:r w:rsidRPr="0006263D">
        <w:rPr>
          <w:b/>
          <w:lang w:val="en-US"/>
        </w:rPr>
        <w:t>biodiversity</w:t>
      </w:r>
      <w:r w:rsidRPr="000D7D2B">
        <w:rPr>
          <w:lang w:val="en-US"/>
        </w:rPr>
        <w:t xml:space="preserve"> typically measures variation at the genetic, the species, and the ecosystem level. Terrestrial </w:t>
      </w:r>
      <w:r w:rsidRPr="0006263D">
        <w:rPr>
          <w:b/>
          <w:lang w:val="en-US"/>
        </w:rPr>
        <w:t>biodiversity</w:t>
      </w:r>
      <w:r w:rsidRPr="000D7D2B">
        <w:rPr>
          <w:lang w:val="en-US"/>
        </w:rPr>
        <w:t xml:space="preserve"> tends to be greater near the equator, which seems to be the result of the warm climate and high primary productivity. </w:t>
      </w:r>
      <w:r w:rsidRPr="0006263D">
        <w:rPr>
          <w:b/>
          <w:lang w:val="en-US"/>
        </w:rPr>
        <w:t>Biodiversity</w:t>
      </w:r>
      <w:r w:rsidRPr="000D7D2B">
        <w:rPr>
          <w:lang w:val="en-US"/>
        </w:rPr>
        <w:t xml:space="preserve"> is not distributed evenly on Earth, and is richest in the tropics. These tropical forest ecosystems cover less than 10 percent of earth's surface, and contain about 90 percent of the world's species. Marine </w:t>
      </w:r>
      <w:r w:rsidRPr="0006263D">
        <w:rPr>
          <w:b/>
          <w:lang w:val="en-US"/>
        </w:rPr>
        <w:t xml:space="preserve">biodiversity </w:t>
      </w:r>
      <w:r w:rsidRPr="000D7D2B">
        <w:rPr>
          <w:lang w:val="en-US"/>
        </w:rPr>
        <w:t>tends to be highest along coasts in the Western Pacific, where sea surface temperature is highest, and in the mid-latitudinal band in all oceans. There are latitudinal gradients in species diversity. Biodiversity generally tends to cluster in hotspots, and has been increasing through time, but will be likely to slow in the future.</w:t>
      </w:r>
    </w:p>
    <w:p w:rsidR="000D7D2B" w:rsidRPr="00987891" w:rsidRDefault="000D7D2B" w:rsidP="000D7D2B">
      <w:pPr>
        <w:pStyle w:val="2"/>
        <w:rPr>
          <w:u w:val="single"/>
          <w:lang w:val="en-US"/>
        </w:rPr>
      </w:pPr>
      <w:bookmarkStart w:id="18" w:name="_Toc509861586"/>
      <w:r w:rsidRPr="00E36159">
        <w:rPr>
          <w:u w:val="single"/>
        </w:rPr>
        <w:t>Σημαντικά</w:t>
      </w:r>
      <w:r w:rsidRPr="00987891">
        <w:rPr>
          <w:u w:val="single"/>
          <w:lang w:val="en-US"/>
        </w:rPr>
        <w:t xml:space="preserve"> </w:t>
      </w:r>
      <w:r w:rsidRPr="00E36159">
        <w:rPr>
          <w:u w:val="single"/>
        </w:rPr>
        <w:t>γεγονότα</w:t>
      </w:r>
      <w:bookmarkEnd w:id="18"/>
      <w:r w:rsidRPr="00987891">
        <w:rPr>
          <w:u w:val="single"/>
          <w:lang w:val="en-US"/>
        </w:rPr>
        <w:t xml:space="preserve"> </w:t>
      </w:r>
    </w:p>
    <w:p w:rsidR="000D7D2B" w:rsidRDefault="000D7D2B" w:rsidP="007B764B">
      <w:pPr>
        <w:spacing w:line="26" w:lineRule="atLeast"/>
        <w:ind w:firstLine="709"/>
        <w:rPr>
          <w:lang w:val="en-US"/>
        </w:rPr>
      </w:pPr>
      <w:r w:rsidRPr="000D7D2B">
        <w:rPr>
          <w:lang w:val="en-US"/>
        </w:rPr>
        <w:t xml:space="preserve">Rapid environmental changes typically cause mass extinctions. More than 99.9 percent of all species that ever lived on Earth, amounting to over five billion species, are estimated to be extinct. Since life began on Earth, five major mass extinctions and several minor events have led to large and sudden drops in </w:t>
      </w:r>
      <w:r w:rsidRPr="00065AC3">
        <w:rPr>
          <w:b/>
          <w:lang w:val="en-US"/>
        </w:rPr>
        <w:t>biodiversity</w:t>
      </w:r>
      <w:r w:rsidRPr="000D7D2B">
        <w:rPr>
          <w:lang w:val="en-US"/>
        </w:rPr>
        <w:t>.</w:t>
      </w:r>
    </w:p>
    <w:p w:rsidR="000D7D2B" w:rsidRPr="00987891" w:rsidRDefault="000D7D2B" w:rsidP="000D7D2B">
      <w:pPr>
        <w:pStyle w:val="2"/>
        <w:rPr>
          <w:u w:val="single"/>
          <w:lang w:val="en-US"/>
        </w:rPr>
      </w:pPr>
      <w:bookmarkStart w:id="19" w:name="_Toc509861587"/>
      <w:r w:rsidRPr="00E36159">
        <w:rPr>
          <w:u w:val="single"/>
        </w:rPr>
        <w:t>Γεγονός</w:t>
      </w:r>
      <w:r w:rsidRPr="00987891">
        <w:rPr>
          <w:u w:val="single"/>
          <w:lang w:val="en-US"/>
        </w:rPr>
        <w:t xml:space="preserve"> 1</w:t>
      </w:r>
      <w:bookmarkEnd w:id="19"/>
    </w:p>
    <w:p w:rsidR="000D7D2B" w:rsidRDefault="000D7D2B" w:rsidP="007B764B">
      <w:pPr>
        <w:spacing w:after="0" w:line="26" w:lineRule="atLeast"/>
        <w:ind w:firstLine="709"/>
        <w:rPr>
          <w:lang w:val="en-US"/>
        </w:rPr>
      </w:pPr>
      <w:r w:rsidRPr="000D7D2B">
        <w:rPr>
          <w:lang w:val="en-US"/>
        </w:rPr>
        <w:t>Estimates on the number of Earth's current species range from 10 million to 14 million, of which about 1.2 million have been documented and over 86 percent have not yet been described. More recently, in May 2016, scientists reported that 1 trillion species are estimated to be on Earth currently with only one-thousandth of one percent described.</w:t>
      </w:r>
    </w:p>
    <w:p w:rsidR="000D7D2B" w:rsidRPr="00987891" w:rsidRDefault="000D7D2B" w:rsidP="000D7D2B">
      <w:pPr>
        <w:pStyle w:val="2"/>
        <w:rPr>
          <w:u w:val="single"/>
          <w:lang w:val="en-US"/>
        </w:rPr>
      </w:pPr>
      <w:bookmarkStart w:id="20" w:name="_Toc509861588"/>
      <w:r w:rsidRPr="00E36159">
        <w:rPr>
          <w:u w:val="single"/>
        </w:rPr>
        <w:t>Γεγονός</w:t>
      </w:r>
      <w:r w:rsidRPr="00987891">
        <w:rPr>
          <w:u w:val="single"/>
          <w:lang w:val="en-US"/>
        </w:rPr>
        <w:t xml:space="preserve"> 2</w:t>
      </w:r>
      <w:bookmarkEnd w:id="20"/>
    </w:p>
    <w:p w:rsidR="000D7D2B" w:rsidRDefault="000D7D2B" w:rsidP="007B764B">
      <w:pPr>
        <w:spacing w:after="0" w:line="26" w:lineRule="atLeast"/>
        <w:ind w:firstLine="709"/>
        <w:rPr>
          <w:lang w:val="en-US"/>
        </w:rPr>
      </w:pPr>
      <w:r w:rsidRPr="000D7D2B">
        <w:rPr>
          <w:lang w:val="en-US"/>
        </w:rPr>
        <w:t>The total amount of related DNA base pairs on Earth is estimated at 5.0 x 1037 and weighs 50 billion tonnes. In comparison, the total mass of the biosphere has been estimated to be as much as 4 TtC (trillion tons of carbon). In July 2016, scientists reported identifying a set of 355 genes from the Last Universal Common Ancestor (LUCA) of all organisms living on Earth.</w:t>
      </w:r>
    </w:p>
    <w:p w:rsidR="000D7D2B" w:rsidRPr="00E6558C" w:rsidRDefault="000D7D2B" w:rsidP="000D7D2B">
      <w:pPr>
        <w:pStyle w:val="2"/>
        <w:rPr>
          <w:u w:val="single"/>
          <w:lang w:val="en-US"/>
        </w:rPr>
      </w:pPr>
      <w:bookmarkStart w:id="21" w:name="_Toc509861589"/>
      <w:r w:rsidRPr="00E36159">
        <w:rPr>
          <w:u w:val="single"/>
        </w:rPr>
        <w:t>Γεγονός</w:t>
      </w:r>
      <w:r w:rsidRPr="00E6558C">
        <w:rPr>
          <w:u w:val="single"/>
          <w:lang w:val="en-US"/>
        </w:rPr>
        <w:t xml:space="preserve"> 3</w:t>
      </w:r>
      <w:bookmarkEnd w:id="21"/>
    </w:p>
    <w:p w:rsidR="000D7D2B" w:rsidRDefault="000D7D2B" w:rsidP="008F0150">
      <w:pPr>
        <w:spacing w:after="0" w:line="26" w:lineRule="atLeast"/>
        <w:ind w:firstLine="709"/>
        <w:rPr>
          <w:lang w:val="en-US"/>
        </w:rPr>
      </w:pPr>
      <w:r w:rsidRPr="000D7D2B">
        <w:rPr>
          <w:lang w:val="en-US"/>
        </w:rPr>
        <w:t xml:space="preserve">The Phanerozoic eon (the last 540 million years) marked a rapid growth in </w:t>
      </w:r>
      <w:r w:rsidRPr="0006263D">
        <w:rPr>
          <w:b/>
          <w:lang w:val="en-US"/>
        </w:rPr>
        <w:t>biodiversity</w:t>
      </w:r>
      <w:r w:rsidRPr="000D7D2B">
        <w:rPr>
          <w:lang w:val="en-US"/>
        </w:rPr>
        <w:t xml:space="preserve"> via the Cambrian explosion—a period during which the majority of multicellular phyla first appeared.The next 400 million years included repeated, massive </w:t>
      </w:r>
      <w:r w:rsidRPr="0006263D">
        <w:rPr>
          <w:b/>
          <w:lang w:val="en-US"/>
        </w:rPr>
        <w:t>biodiversity</w:t>
      </w:r>
      <w:r w:rsidRPr="000D7D2B">
        <w:rPr>
          <w:lang w:val="en-US"/>
        </w:rPr>
        <w:t xml:space="preserve"> losses  classified as mass extinction events.</w:t>
      </w:r>
    </w:p>
    <w:p w:rsidR="000D7D2B" w:rsidRPr="00E36159" w:rsidRDefault="000D7D2B" w:rsidP="000D7D2B">
      <w:pPr>
        <w:pStyle w:val="2"/>
        <w:rPr>
          <w:u w:val="single"/>
          <w:lang w:val="en-US"/>
        </w:rPr>
      </w:pPr>
      <w:bookmarkStart w:id="22" w:name="_Toc509861590"/>
      <w:r w:rsidRPr="00E36159">
        <w:rPr>
          <w:u w:val="single"/>
        </w:rPr>
        <w:t>Γεγονός</w:t>
      </w:r>
      <w:r w:rsidRPr="00E36159">
        <w:rPr>
          <w:u w:val="single"/>
          <w:lang w:val="en-US"/>
        </w:rPr>
        <w:t xml:space="preserve"> 4</w:t>
      </w:r>
      <w:bookmarkEnd w:id="22"/>
    </w:p>
    <w:p w:rsidR="00571144" w:rsidRDefault="000D7D2B" w:rsidP="007B764B">
      <w:pPr>
        <w:spacing w:after="0" w:line="26" w:lineRule="atLeast"/>
        <w:ind w:firstLine="709"/>
        <w:rPr>
          <w:lang w:val="en-US"/>
        </w:rPr>
        <w:sectPr w:rsidR="00571144" w:rsidSect="00D82CE2">
          <w:headerReference w:type="default" r:id="rId12"/>
          <w:footerReference w:type="default" r:id="rId13"/>
          <w:type w:val="continuous"/>
          <w:pgSz w:w="11906" w:h="16838"/>
          <w:pgMar w:top="1440" w:right="1797" w:bottom="1440" w:left="1797" w:header="709" w:footer="709" w:gutter="0"/>
          <w:pgNumType w:start="0"/>
          <w:cols w:space="708"/>
          <w:titlePg/>
          <w:docGrid w:linePitch="360"/>
        </w:sectPr>
      </w:pPr>
      <w:r w:rsidRPr="000D7D2B">
        <w:rPr>
          <w:lang w:val="en-US"/>
        </w:rPr>
        <w:t>In the Carboniferous, rainforest collapse led to a great loss of plant and animal life. The Permian–Triassic extinction event, 251 million years ago, was the worst; vertebrate recovery took 30 million years. The most recent, the Cretaceous–Paleogene extinction event, occurred 65 million years ago and has often attracted more attention than others because it resulted in the extinction of the dinosaurs</w:t>
      </w:r>
    </w:p>
    <w:p w:rsidR="00571144" w:rsidRDefault="00571144" w:rsidP="007B764B">
      <w:pPr>
        <w:spacing w:line="26" w:lineRule="atLeast"/>
        <w:rPr>
          <w:lang w:val="en-US"/>
        </w:rPr>
        <w:sectPr w:rsidR="00571144" w:rsidSect="00987891">
          <w:type w:val="continuous"/>
          <w:pgSz w:w="11906" w:h="16838"/>
          <w:pgMar w:top="1440" w:right="1800" w:bottom="1440" w:left="1800" w:header="708" w:footer="708" w:gutter="0"/>
          <w:pgNumType w:start="0"/>
          <w:cols w:space="708"/>
          <w:titlePg/>
          <w:docGrid w:linePitch="360"/>
        </w:sectPr>
      </w:pPr>
    </w:p>
    <w:p w:rsidR="008804D5" w:rsidRPr="000D7D2B" w:rsidRDefault="008804D5" w:rsidP="007B764B">
      <w:pPr>
        <w:spacing w:line="26" w:lineRule="atLeast"/>
        <w:rPr>
          <w:rFonts w:eastAsiaTheme="majorEastAsia"/>
          <w:sz w:val="32"/>
          <w:szCs w:val="32"/>
          <w:lang w:val="en-US"/>
        </w:rPr>
      </w:pPr>
    </w:p>
    <w:p w:rsidR="00A71CBB" w:rsidRPr="00E6558C" w:rsidRDefault="00A71CBB" w:rsidP="00961AB7">
      <w:pPr>
        <w:pStyle w:val="1"/>
        <w:rPr>
          <w:u w:val="single"/>
          <w:lang w:val="en-US"/>
        </w:rPr>
        <w:sectPr w:rsidR="00A71CBB" w:rsidRPr="00E6558C" w:rsidSect="00571144">
          <w:headerReference w:type="default" r:id="rId14"/>
          <w:type w:val="continuous"/>
          <w:pgSz w:w="11906" w:h="16838" w:code="9"/>
          <w:pgMar w:top="1440" w:right="1797" w:bottom="1440" w:left="1797" w:header="709" w:footer="709" w:gutter="0"/>
          <w:pgNumType w:start="0"/>
          <w:cols w:space="708"/>
          <w:titlePg/>
          <w:docGrid w:linePitch="360"/>
        </w:sectPr>
      </w:pPr>
    </w:p>
    <w:p w:rsidR="00536433" w:rsidRPr="00A84C04" w:rsidRDefault="00A84C04" w:rsidP="00961AB7">
      <w:pPr>
        <w:pStyle w:val="1"/>
        <w:rPr>
          <w:u w:val="single"/>
          <w:lang w:val="en-US"/>
        </w:rPr>
      </w:pPr>
      <w:bookmarkStart w:id="23" w:name="_Toc509861591"/>
      <w:r>
        <w:rPr>
          <w:u w:val="single"/>
          <w:lang w:val="en-US"/>
        </w:rPr>
        <w:lastRenderedPageBreak/>
        <w:t>ECOSYSTEM</w:t>
      </w:r>
      <w:bookmarkEnd w:id="23"/>
    </w:p>
    <w:p w:rsidR="00961AB7" w:rsidRPr="0006263D" w:rsidRDefault="00961AB7" w:rsidP="007B764B">
      <w:pPr>
        <w:spacing w:after="0" w:line="26" w:lineRule="atLeast"/>
        <w:ind w:firstLine="709"/>
        <w:rPr>
          <w:b/>
          <w:lang w:val="en-US"/>
        </w:rPr>
      </w:pPr>
      <w:r w:rsidRPr="00961AB7">
        <w:rPr>
          <w:lang w:val="en-US"/>
        </w:rPr>
        <w:t xml:space="preserve">An </w:t>
      </w:r>
      <w:r w:rsidRPr="00961AB7">
        <w:rPr>
          <w:b/>
          <w:lang w:val="en-US"/>
        </w:rPr>
        <w:t>ecosystem</w:t>
      </w:r>
      <w:r w:rsidRPr="00961AB7">
        <w:rPr>
          <w:lang w:val="en-US"/>
        </w:rPr>
        <w:t xml:space="preserve"> is a community made up of living organisms and nonliving components such as air, water and mineral soil, all interacting as a system.However, </w:t>
      </w:r>
      <w:r w:rsidRPr="0006263D">
        <w:rPr>
          <w:b/>
          <w:lang w:val="en-US"/>
        </w:rPr>
        <w:t>ecosystems</w:t>
      </w:r>
      <w:r w:rsidRPr="00961AB7">
        <w:rPr>
          <w:lang w:val="en-US"/>
        </w:rPr>
        <w:t xml:space="preserve"> can be defined in many ways. The biotic and abiotic components interact through nutrient cycles and energy flows</w:t>
      </w:r>
      <w:r w:rsidR="0006263D">
        <w:rPr>
          <w:b/>
          <w:lang w:val="en-US"/>
        </w:rPr>
        <w:t>.</w:t>
      </w:r>
      <w:r w:rsidRPr="0006263D">
        <w:rPr>
          <w:b/>
          <w:lang w:val="en-US"/>
        </w:rPr>
        <w:t xml:space="preserve"> Ecosystems</w:t>
      </w:r>
      <w:r w:rsidRPr="00961AB7">
        <w:rPr>
          <w:lang w:val="en-US"/>
        </w:rPr>
        <w:t xml:space="preserve"> are the network of interactions among organisms, and between organisms and their environment.</w:t>
      </w:r>
      <w:r w:rsidRPr="0006263D">
        <w:rPr>
          <w:b/>
          <w:lang w:val="en-US"/>
        </w:rPr>
        <w:t>Ecosystems</w:t>
      </w:r>
      <w:r w:rsidRPr="00961AB7">
        <w:rPr>
          <w:lang w:val="en-US"/>
        </w:rPr>
        <w:t xml:space="preserve"> can be of any size but one ecosystem has a specific, limited space. On a larger scale, some scientists view the entire planet as one </w:t>
      </w:r>
      <w:r w:rsidRPr="0006263D">
        <w:rPr>
          <w:b/>
          <w:lang w:val="en-US"/>
        </w:rPr>
        <w:t>ecosystem</w:t>
      </w:r>
      <w:r w:rsidRPr="00961AB7">
        <w:rPr>
          <w:lang w:val="en-US"/>
        </w:rPr>
        <w:t>.</w:t>
      </w:r>
    </w:p>
    <w:p w:rsidR="00961AB7" w:rsidRPr="00987891" w:rsidRDefault="00961AB7" w:rsidP="00961AB7">
      <w:pPr>
        <w:pStyle w:val="2"/>
        <w:rPr>
          <w:u w:val="single"/>
          <w:lang w:val="en-US"/>
        </w:rPr>
      </w:pPr>
      <w:bookmarkStart w:id="24" w:name="_Toc509861592"/>
      <w:r w:rsidRPr="00E36159">
        <w:rPr>
          <w:u w:val="single"/>
        </w:rPr>
        <w:t>Σημαντικά</w:t>
      </w:r>
      <w:r w:rsidRPr="00987891">
        <w:rPr>
          <w:u w:val="single"/>
          <w:lang w:val="en-US"/>
        </w:rPr>
        <w:t xml:space="preserve"> </w:t>
      </w:r>
      <w:r w:rsidRPr="00E36159">
        <w:rPr>
          <w:u w:val="single"/>
        </w:rPr>
        <w:t>γεγονότα</w:t>
      </w:r>
      <w:bookmarkEnd w:id="24"/>
    </w:p>
    <w:p w:rsidR="00961AB7" w:rsidRDefault="00961AB7" w:rsidP="007B764B">
      <w:pPr>
        <w:spacing w:after="0" w:line="26" w:lineRule="atLeast"/>
        <w:ind w:firstLine="709"/>
        <w:rPr>
          <w:lang w:val="en-US"/>
        </w:rPr>
      </w:pPr>
      <w:r w:rsidRPr="00961AB7">
        <w:rPr>
          <w:lang w:val="en-US"/>
        </w:rPr>
        <w:t xml:space="preserve">Energy, water, nitrogen and soil minerals are other essential abiotic components of an </w:t>
      </w:r>
      <w:r w:rsidRPr="0006263D">
        <w:rPr>
          <w:b/>
          <w:lang w:val="en-US"/>
        </w:rPr>
        <w:t>ecosystem</w:t>
      </w:r>
      <w:r w:rsidRPr="00961AB7">
        <w:rPr>
          <w:lang w:val="en-US"/>
        </w:rPr>
        <w:t xml:space="preserve">. The energy that flows through </w:t>
      </w:r>
      <w:r w:rsidRPr="0006263D">
        <w:rPr>
          <w:b/>
          <w:lang w:val="en-US"/>
        </w:rPr>
        <w:t>ecosystems</w:t>
      </w:r>
      <w:r w:rsidRPr="00961AB7">
        <w:rPr>
          <w:lang w:val="en-US"/>
        </w:rPr>
        <w:t xml:space="preserve"> comes primarily from the sun, through photosynthesis.</w:t>
      </w:r>
      <w:r w:rsidR="008804D5" w:rsidRPr="008804D5">
        <w:rPr>
          <w:lang w:val="en-US"/>
        </w:rPr>
        <w:t xml:space="preserve"> Photosynthesis also captures carbon dioxide from the atmosphere. Animals also play an important role in the movement of matter and energy through </w:t>
      </w:r>
      <w:r w:rsidR="008804D5" w:rsidRPr="0006263D">
        <w:rPr>
          <w:b/>
          <w:lang w:val="en-US"/>
        </w:rPr>
        <w:t>ecoystems</w:t>
      </w:r>
      <w:r w:rsidR="008804D5" w:rsidRPr="008804D5">
        <w:rPr>
          <w:lang w:val="en-US"/>
        </w:rPr>
        <w:t xml:space="preserve">. They influence the amount plant and microbial biomass that lives in the system. As organic matter dies, decomposers release carbon back to the atmosphere. This process also facilitates nutrient cycling by converting nutrients stored in dead biomass back to a form that can be used again by plants and other microbes. </w:t>
      </w:r>
      <w:r w:rsidR="008804D5" w:rsidRPr="0006263D">
        <w:rPr>
          <w:b/>
          <w:lang w:val="en-US"/>
        </w:rPr>
        <w:t>Ecosystems</w:t>
      </w:r>
      <w:r w:rsidR="008804D5" w:rsidRPr="008804D5">
        <w:rPr>
          <w:lang w:val="en-US"/>
        </w:rPr>
        <w:t xml:space="preserve"> are controlled both by external and internal factors.</w:t>
      </w:r>
    </w:p>
    <w:p w:rsidR="008804D5" w:rsidRPr="008804D5" w:rsidRDefault="008804D5" w:rsidP="008804D5">
      <w:pPr>
        <w:pStyle w:val="2"/>
        <w:rPr>
          <w:lang w:val="en-US"/>
        </w:rPr>
      </w:pPr>
      <w:bookmarkStart w:id="25" w:name="_Toc509861593"/>
      <w:r w:rsidRPr="00E36159">
        <w:rPr>
          <w:u w:val="single"/>
        </w:rPr>
        <w:t>Γεγονός</w:t>
      </w:r>
      <w:r w:rsidRPr="00E36159">
        <w:rPr>
          <w:u w:val="single"/>
          <w:lang w:val="en-US"/>
        </w:rPr>
        <w:t xml:space="preserve"> 1</w:t>
      </w:r>
      <w:bookmarkEnd w:id="25"/>
    </w:p>
    <w:bookmarkEnd w:id="17"/>
    <w:p w:rsidR="008804D5" w:rsidRPr="0006263D" w:rsidRDefault="008804D5" w:rsidP="007B764B">
      <w:pPr>
        <w:spacing w:after="0" w:line="26" w:lineRule="atLeast"/>
        <w:ind w:firstLine="709"/>
        <w:rPr>
          <w:b/>
          <w:lang w:val="en-US"/>
        </w:rPr>
      </w:pPr>
      <w:r w:rsidRPr="008804D5">
        <w:rPr>
          <w:lang w:val="en-US"/>
        </w:rPr>
        <w:t xml:space="preserve">External factors such as climate, the parent material that forms the soil, topography and time have a big impact on </w:t>
      </w:r>
      <w:r w:rsidRPr="0006263D">
        <w:rPr>
          <w:b/>
          <w:lang w:val="en-US"/>
        </w:rPr>
        <w:t>ecosystems,</w:t>
      </w:r>
      <w:r w:rsidRPr="008804D5">
        <w:rPr>
          <w:lang w:val="en-US"/>
        </w:rPr>
        <w:t xml:space="preserve"> but they are not themselves influenced by the ecosystem. </w:t>
      </w:r>
      <w:r w:rsidRPr="0006263D">
        <w:rPr>
          <w:b/>
          <w:lang w:val="en-US"/>
        </w:rPr>
        <w:t>Ecosystems</w:t>
      </w:r>
      <w:r w:rsidRPr="008804D5">
        <w:rPr>
          <w:lang w:val="en-US"/>
        </w:rPr>
        <w:t xml:space="preserve"> are dynamic: they are subject to periodic disturbances and are in the process of recovering from past disturbances that were external to the </w:t>
      </w:r>
      <w:r w:rsidRPr="0006263D">
        <w:rPr>
          <w:b/>
          <w:lang w:val="en-US"/>
        </w:rPr>
        <w:t>ecosystem.</w:t>
      </w:r>
    </w:p>
    <w:p w:rsidR="008804D5" w:rsidRPr="00987891" w:rsidRDefault="008804D5" w:rsidP="008804D5">
      <w:pPr>
        <w:pStyle w:val="2"/>
        <w:rPr>
          <w:u w:val="single"/>
          <w:lang w:val="en-US"/>
        </w:rPr>
      </w:pPr>
      <w:bookmarkStart w:id="26" w:name="_Toc509861594"/>
      <w:r w:rsidRPr="00E36159">
        <w:rPr>
          <w:u w:val="single"/>
        </w:rPr>
        <w:t>Γεγονός</w:t>
      </w:r>
      <w:r w:rsidRPr="00987891">
        <w:rPr>
          <w:u w:val="single"/>
          <w:lang w:val="en-US"/>
        </w:rPr>
        <w:t xml:space="preserve"> 2</w:t>
      </w:r>
      <w:bookmarkEnd w:id="26"/>
    </w:p>
    <w:p w:rsidR="008804D5" w:rsidRPr="008804D5" w:rsidRDefault="008804D5" w:rsidP="007B764B">
      <w:pPr>
        <w:spacing w:after="0" w:line="26" w:lineRule="atLeast"/>
        <w:ind w:firstLine="709"/>
      </w:pPr>
      <w:r w:rsidRPr="008804D5">
        <w:rPr>
          <w:lang w:val="en-US"/>
        </w:rPr>
        <w:t xml:space="preserve">Internal factors are different. They not only control </w:t>
      </w:r>
      <w:r w:rsidRPr="0006263D">
        <w:rPr>
          <w:b/>
          <w:lang w:val="en-US"/>
        </w:rPr>
        <w:t>ecosystem</w:t>
      </w:r>
      <w:r w:rsidRPr="008804D5">
        <w:rPr>
          <w:lang w:val="en-US"/>
        </w:rPr>
        <w:t xml:space="preserve"> processes but are also controlled by them. </w:t>
      </w:r>
      <w:r w:rsidRPr="008804D5">
        <w:t>Internal factors are subject to feedback loops.</w:t>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5"/>
      </w:tblGrid>
      <w:tr w:rsidR="00EC02CC" w:rsidTr="00EC02CC">
        <w:trPr>
          <w:trHeight w:val="5044"/>
        </w:trPr>
        <w:tc>
          <w:tcPr>
            <w:tcW w:w="8095" w:type="dxa"/>
            <w:tcBorders>
              <w:top w:val="single" w:sz="4" w:space="0" w:color="auto"/>
              <w:bottom w:val="single" w:sz="4" w:space="0" w:color="auto"/>
            </w:tcBorders>
            <w:shd w:val="clear" w:color="auto" w:fill="E9D2FA"/>
          </w:tcPr>
          <w:p w:rsidR="00913C48" w:rsidRPr="00913C48" w:rsidRDefault="00913C48" w:rsidP="007B764B">
            <w:pPr>
              <w:spacing w:line="26" w:lineRule="atLeast"/>
              <w:ind w:left="15"/>
              <w:rPr>
                <w:rFonts w:ascii="Bahnschrift SemiLight" w:hAnsi="Bahnschrift SemiLight" w:cstheme="minorHAnsi"/>
                <w:sz w:val="24"/>
                <w:szCs w:val="24"/>
                <w:lang w:val="en-US"/>
              </w:rPr>
            </w:pPr>
            <w:r w:rsidRPr="00536433">
              <w:rPr>
                <w:lang w:val="en-US"/>
              </w:rPr>
              <w:t xml:space="preserve"> </w:t>
            </w:r>
            <w:r>
              <w:rPr>
                <w:lang w:val="en-US"/>
              </w:rPr>
              <w:t xml:space="preserve"> </w:t>
            </w:r>
            <w:r w:rsidRPr="00913C48">
              <w:rPr>
                <w:rFonts w:ascii="Bahnschrift SemiLight" w:hAnsi="Bahnschrift SemiLight" w:cstheme="minorHAnsi"/>
                <w:sz w:val="24"/>
                <w:szCs w:val="24"/>
                <w:lang w:val="en-US"/>
              </w:rPr>
              <w:t>Complex  Table(less accessible)</w:t>
            </w:r>
          </w:p>
          <w:p w:rsidR="00913C48" w:rsidRPr="00913C48" w:rsidRDefault="00913C48" w:rsidP="007B764B">
            <w:pPr>
              <w:spacing w:line="26" w:lineRule="atLeast"/>
              <w:ind w:left="15"/>
              <w:rPr>
                <w:rFonts w:ascii="Bahnschrift SemiBold" w:hAnsi="Bahnschrift SemiBold" w:cstheme="minorHAnsi"/>
                <w:sz w:val="28"/>
                <w:szCs w:val="24"/>
                <w:lang w:val="en-US"/>
              </w:rPr>
            </w:pPr>
            <w:r w:rsidRPr="00913C48">
              <w:rPr>
                <w:rFonts w:ascii="Bahnschrift SemiBold" w:hAnsi="Bahnschrift SemiBold" w:cstheme="minorHAnsi"/>
                <w:sz w:val="28"/>
                <w:szCs w:val="24"/>
                <w:lang w:val="en-US"/>
              </w:rPr>
              <w:t xml:space="preserve">                                           </w:t>
            </w:r>
            <w:r>
              <w:rPr>
                <w:rFonts w:ascii="Bahnschrift SemiBold" w:hAnsi="Bahnschrift SemiBold" w:cstheme="minorHAnsi"/>
                <w:sz w:val="28"/>
                <w:szCs w:val="24"/>
                <w:lang w:val="en-US"/>
              </w:rPr>
              <w:t xml:space="preserve">              </w:t>
            </w:r>
            <w:r w:rsidRPr="00913C48">
              <w:rPr>
                <w:rFonts w:ascii="Bahnschrift SemiBold" w:hAnsi="Bahnschrift SemiBold" w:cstheme="minorHAnsi"/>
                <w:sz w:val="28"/>
                <w:szCs w:val="24"/>
                <w:lang w:val="en-US"/>
              </w:rPr>
              <w:t xml:space="preserve"> Class Schedule</w:t>
            </w:r>
          </w:p>
          <w:tbl>
            <w:tblPr>
              <w:tblStyle w:val="af1"/>
              <w:tblW w:w="7667" w:type="dxa"/>
              <w:tblInd w:w="152" w:type="dxa"/>
              <w:tblLook w:val="04A0" w:firstRow="1" w:lastRow="0" w:firstColumn="1" w:lastColumn="0" w:noHBand="0" w:noVBand="1"/>
            </w:tblPr>
            <w:tblGrid>
              <w:gridCol w:w="1278"/>
              <w:gridCol w:w="1987"/>
              <w:gridCol w:w="1704"/>
              <w:gridCol w:w="1136"/>
              <w:gridCol w:w="1562"/>
            </w:tblGrid>
            <w:tr w:rsidR="00EC02CC" w:rsidRPr="00913C48" w:rsidTr="00EC02CC">
              <w:trPr>
                <w:trHeight w:val="353"/>
              </w:trPr>
              <w:tc>
                <w:tcPr>
                  <w:tcW w:w="1278" w:type="dxa"/>
                  <w:shd w:val="clear" w:color="auto" w:fill="2E74B5" w:themeFill="accent5" w:themeFillShade="BF"/>
                </w:tcPr>
                <w:p w:rsidR="00913C48" w:rsidRPr="00913C48" w:rsidRDefault="00913C48" w:rsidP="007B764B">
                  <w:pPr>
                    <w:spacing w:line="26" w:lineRule="atLeast"/>
                    <w:jc w:val="center"/>
                    <w:rPr>
                      <w:rFonts w:ascii="Bahnschrift SemiLight" w:hAnsi="Bahnschrift SemiLight" w:cs="Calibri"/>
                      <w:b/>
                      <w:sz w:val="24"/>
                      <w:szCs w:val="24"/>
                      <w:lang w:val="en-US"/>
                    </w:rPr>
                  </w:pPr>
                  <w:r w:rsidRPr="00913C48">
                    <w:rPr>
                      <w:rFonts w:ascii="Bahnschrift SemiLight" w:hAnsi="Bahnschrift SemiLight" w:cs="Calibri"/>
                      <w:color w:val="FFFFFF" w:themeColor="background1"/>
                      <w:sz w:val="24"/>
                      <w:szCs w:val="24"/>
                      <w:lang w:val="en-US"/>
                    </w:rPr>
                    <w:t>LESSON</w:t>
                  </w:r>
                </w:p>
              </w:tc>
              <w:tc>
                <w:tcPr>
                  <w:tcW w:w="1987" w:type="dxa"/>
                  <w:shd w:val="clear" w:color="auto" w:fill="2E74B5" w:themeFill="accent5" w:themeFillShade="BF"/>
                </w:tcPr>
                <w:p w:rsidR="00913C48" w:rsidRPr="00913C48" w:rsidRDefault="00913C48" w:rsidP="007B764B">
                  <w:pPr>
                    <w:spacing w:line="26" w:lineRule="atLeast"/>
                    <w:jc w:val="center"/>
                    <w:rPr>
                      <w:rFonts w:ascii="Bahnschrift SemiLight" w:hAnsi="Bahnschrift SemiLight" w:cs="Calibri"/>
                      <w:b/>
                      <w:color w:val="FFFFFF" w:themeColor="background1"/>
                      <w:sz w:val="24"/>
                      <w:szCs w:val="24"/>
                      <w:lang w:val="en-US"/>
                    </w:rPr>
                  </w:pPr>
                  <w:r w:rsidRPr="00913C48">
                    <w:rPr>
                      <w:rFonts w:ascii="Bahnschrift SemiLight" w:hAnsi="Bahnschrift SemiLight" w:cs="Calibri"/>
                      <w:color w:val="FFFFFF" w:themeColor="background1"/>
                      <w:sz w:val="24"/>
                      <w:szCs w:val="24"/>
                      <w:lang w:val="en-US"/>
                    </w:rPr>
                    <w:t>TOPIC</w:t>
                  </w:r>
                </w:p>
              </w:tc>
              <w:tc>
                <w:tcPr>
                  <w:tcW w:w="1704" w:type="dxa"/>
                  <w:shd w:val="clear" w:color="auto" w:fill="2E74B5" w:themeFill="accent5" w:themeFillShade="BF"/>
                </w:tcPr>
                <w:p w:rsidR="00913C48" w:rsidRPr="00913C48" w:rsidRDefault="00913C48" w:rsidP="007B764B">
                  <w:pPr>
                    <w:spacing w:line="26" w:lineRule="atLeast"/>
                    <w:jc w:val="center"/>
                    <w:rPr>
                      <w:rFonts w:ascii="Bahnschrift SemiLight" w:hAnsi="Bahnschrift SemiLight" w:cs="Calibri"/>
                      <w:b/>
                      <w:color w:val="FFFFFF" w:themeColor="background1"/>
                      <w:sz w:val="24"/>
                      <w:szCs w:val="24"/>
                      <w:lang w:val="en-US"/>
                    </w:rPr>
                  </w:pPr>
                  <w:r w:rsidRPr="00913C48">
                    <w:rPr>
                      <w:rFonts w:ascii="Bahnschrift SemiLight" w:hAnsi="Bahnschrift SemiLight" w:cs="Calibri"/>
                      <w:color w:val="FFFFFF" w:themeColor="background1"/>
                      <w:sz w:val="24"/>
                      <w:szCs w:val="24"/>
                      <w:lang w:val="en-US"/>
                    </w:rPr>
                    <w:t>ASSIGNMENT</w:t>
                  </w:r>
                </w:p>
              </w:tc>
              <w:tc>
                <w:tcPr>
                  <w:tcW w:w="1136" w:type="dxa"/>
                  <w:shd w:val="clear" w:color="auto" w:fill="2E74B5" w:themeFill="accent5" w:themeFillShade="BF"/>
                </w:tcPr>
                <w:p w:rsidR="00913C48" w:rsidRPr="00913C48" w:rsidRDefault="00913C48" w:rsidP="007B764B">
                  <w:pPr>
                    <w:spacing w:line="26" w:lineRule="atLeast"/>
                    <w:jc w:val="center"/>
                    <w:rPr>
                      <w:rFonts w:ascii="Bahnschrift SemiLight" w:hAnsi="Bahnschrift SemiLight" w:cs="Calibri"/>
                      <w:color w:val="FFFFFF" w:themeColor="background1"/>
                      <w:sz w:val="24"/>
                      <w:szCs w:val="24"/>
                      <w:lang w:val="en-US"/>
                    </w:rPr>
                  </w:pPr>
                  <w:r w:rsidRPr="00913C48">
                    <w:rPr>
                      <w:rFonts w:ascii="Bahnschrift SemiLight" w:hAnsi="Bahnschrift SemiLight" w:cs="Calibri"/>
                      <w:color w:val="FFFFFF" w:themeColor="background1"/>
                      <w:sz w:val="24"/>
                      <w:szCs w:val="24"/>
                      <w:lang w:val="en-US"/>
                    </w:rPr>
                    <w:t>Points</w:t>
                  </w:r>
                </w:p>
              </w:tc>
              <w:tc>
                <w:tcPr>
                  <w:tcW w:w="1562" w:type="dxa"/>
                  <w:shd w:val="clear" w:color="auto" w:fill="2E74B5" w:themeFill="accent5" w:themeFillShade="BF"/>
                </w:tcPr>
                <w:p w:rsidR="00913C48" w:rsidRPr="00913C48" w:rsidRDefault="00913C48" w:rsidP="007B764B">
                  <w:pPr>
                    <w:spacing w:line="26" w:lineRule="atLeast"/>
                    <w:jc w:val="center"/>
                    <w:rPr>
                      <w:rFonts w:ascii="Bahnschrift SemiLight" w:hAnsi="Bahnschrift SemiLight" w:cs="Calibri"/>
                      <w:color w:val="FFFFFF" w:themeColor="background1"/>
                      <w:sz w:val="24"/>
                      <w:szCs w:val="24"/>
                      <w:lang w:val="en-US"/>
                    </w:rPr>
                  </w:pPr>
                  <w:r w:rsidRPr="00913C48">
                    <w:rPr>
                      <w:rFonts w:ascii="Bahnschrift SemiLight" w:hAnsi="Bahnschrift SemiLight" w:cs="Calibri"/>
                      <w:color w:val="FFFFFF" w:themeColor="background1"/>
                      <w:sz w:val="24"/>
                      <w:szCs w:val="24"/>
                      <w:lang w:val="en-US"/>
                    </w:rPr>
                    <w:t>DUE</w:t>
                  </w:r>
                </w:p>
              </w:tc>
            </w:tr>
            <w:tr w:rsidR="00913C48" w:rsidRPr="00913C48" w:rsidTr="00EC02CC">
              <w:trPr>
                <w:trHeight w:val="506"/>
              </w:trPr>
              <w:tc>
                <w:tcPr>
                  <w:tcW w:w="1278" w:type="dxa"/>
                  <w:vMerge w:val="restart"/>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 xml:space="preserve">          </w:t>
                  </w:r>
                  <w:r w:rsidRPr="00913C48">
                    <w:rPr>
                      <w:rFonts w:ascii="Bahnschrift SemiLight" w:hAnsi="Bahnschrift SemiLight" w:cs="Calibri"/>
                      <w:color w:val="000000" w:themeColor="text1"/>
                      <w:sz w:val="24"/>
                      <w:szCs w:val="24"/>
                      <w:lang w:val="en-US"/>
                    </w:rPr>
                    <w:t>1</w:t>
                  </w:r>
                </w:p>
              </w:tc>
              <w:tc>
                <w:tcPr>
                  <w:tcW w:w="1987" w:type="dxa"/>
                  <w:vMerge w:val="restart"/>
                  <w:shd w:val="clear" w:color="auto" w:fill="D5DCE4" w:themeFill="text2" w:themeFillTint="33"/>
                </w:tcPr>
                <w:p w:rsidR="00913C48" w:rsidRPr="00913C48" w:rsidRDefault="00913C48" w:rsidP="007B764B">
                  <w:pPr>
                    <w:spacing w:line="26" w:lineRule="atLeast"/>
                    <w:rPr>
                      <w:rFonts w:ascii="Bahnschrift SemiLight" w:hAnsi="Bahnschrift SemiLight" w:cs="Calibri"/>
                      <w:color w:val="000000" w:themeColor="text1"/>
                      <w:sz w:val="24"/>
                      <w:szCs w:val="24"/>
                      <w:lang w:val="en-US"/>
                    </w:rPr>
                  </w:pPr>
                  <w:r w:rsidRPr="00913C48">
                    <w:rPr>
                      <w:rFonts w:ascii="Bahnschrift SemiLight" w:hAnsi="Bahnschrift SemiLight" w:cs="Calibri"/>
                      <w:color w:val="000000" w:themeColor="text1"/>
                      <w:sz w:val="24"/>
                      <w:szCs w:val="24"/>
                      <w:lang w:val="en-US"/>
                    </w:rPr>
                    <w:t>What is Distance</w:t>
                  </w:r>
                </w:p>
                <w:p w:rsidR="00913C48" w:rsidRPr="00913C48" w:rsidRDefault="00913C48" w:rsidP="007B764B">
                  <w:pPr>
                    <w:spacing w:line="26" w:lineRule="atLeast"/>
                    <w:rPr>
                      <w:rFonts w:ascii="Bahnschrift SemiLight" w:hAnsi="Bahnschrift SemiLight" w:cs="Calibri"/>
                      <w:color w:val="000000" w:themeColor="text1"/>
                      <w:sz w:val="24"/>
                      <w:szCs w:val="24"/>
                      <w:lang w:val="en-US"/>
                    </w:rPr>
                  </w:pPr>
                  <w:r w:rsidRPr="00913C48">
                    <w:rPr>
                      <w:rFonts w:ascii="Bahnschrift SemiLight" w:hAnsi="Bahnschrift SemiLight" w:cs="Calibri"/>
                      <w:color w:val="000000" w:themeColor="text1"/>
                      <w:sz w:val="24"/>
                      <w:szCs w:val="24"/>
                      <w:lang w:val="en-US"/>
                    </w:rPr>
                    <w:t>Learning?</w:t>
                  </w:r>
                </w:p>
              </w:tc>
              <w:tc>
                <w:tcPr>
                  <w:tcW w:w="1704"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Wiki #1</w:t>
                  </w:r>
                </w:p>
              </w:tc>
              <w:tc>
                <w:tcPr>
                  <w:tcW w:w="1136"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10</w:t>
                  </w:r>
                </w:p>
              </w:tc>
              <w:tc>
                <w:tcPr>
                  <w:tcW w:w="1562"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March 10</w:t>
                  </w:r>
                </w:p>
              </w:tc>
            </w:tr>
            <w:tr w:rsidR="00913C48" w:rsidRPr="00913C48" w:rsidTr="00EC02CC">
              <w:trPr>
                <w:trHeight w:val="494"/>
              </w:trPr>
              <w:tc>
                <w:tcPr>
                  <w:tcW w:w="1278" w:type="dxa"/>
                  <w:vMerge/>
                  <w:shd w:val="clear" w:color="auto" w:fill="D5DCE4" w:themeFill="text2" w:themeFillTint="33"/>
                </w:tcPr>
                <w:p w:rsidR="00913C48" w:rsidRPr="00913C48" w:rsidRDefault="00913C48" w:rsidP="00961AB7">
                  <w:pPr>
                    <w:rPr>
                      <w:rFonts w:ascii="Bahnschrift SemiLight" w:hAnsi="Bahnschrift SemiLight" w:cs="Calibri"/>
                      <w:sz w:val="24"/>
                      <w:szCs w:val="24"/>
                      <w:lang w:val="en-US"/>
                    </w:rPr>
                  </w:pPr>
                </w:p>
              </w:tc>
              <w:tc>
                <w:tcPr>
                  <w:tcW w:w="1987" w:type="dxa"/>
                  <w:vMerge/>
                  <w:shd w:val="clear" w:color="auto" w:fill="D5DCE4" w:themeFill="text2" w:themeFillTint="33"/>
                </w:tcPr>
                <w:p w:rsidR="00913C48" w:rsidRPr="00913C48" w:rsidRDefault="00913C48" w:rsidP="00961AB7">
                  <w:pPr>
                    <w:rPr>
                      <w:rFonts w:ascii="Bahnschrift SemiLight" w:hAnsi="Bahnschrift SemiLight" w:cs="Calibri"/>
                      <w:color w:val="000000" w:themeColor="text1"/>
                      <w:sz w:val="24"/>
                      <w:szCs w:val="24"/>
                      <w:lang w:val="en-US"/>
                    </w:rPr>
                  </w:pPr>
                </w:p>
              </w:tc>
              <w:tc>
                <w:tcPr>
                  <w:tcW w:w="1704" w:type="dxa"/>
                  <w:shd w:val="clear" w:color="auto" w:fill="F2F2F2" w:themeFill="background1" w:themeFillShade="F2"/>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color w:val="000000" w:themeColor="text1"/>
                      <w:sz w:val="24"/>
                      <w:szCs w:val="24"/>
                      <w:lang w:val="en-US"/>
                    </w:rPr>
                    <w:t>Presentation</w:t>
                  </w:r>
                </w:p>
              </w:tc>
              <w:tc>
                <w:tcPr>
                  <w:tcW w:w="1136" w:type="dxa"/>
                  <w:shd w:val="clear" w:color="auto" w:fill="F2F2F2" w:themeFill="background1" w:themeFillShade="F2"/>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20</w:t>
                  </w:r>
                </w:p>
              </w:tc>
              <w:tc>
                <w:tcPr>
                  <w:tcW w:w="1562" w:type="dxa"/>
                  <w:shd w:val="clear" w:color="auto" w:fill="F2F2F2" w:themeFill="background1" w:themeFillShade="F2"/>
                </w:tcPr>
                <w:p w:rsidR="00913C48" w:rsidRPr="00913C48" w:rsidRDefault="00913C48" w:rsidP="00961AB7">
                  <w:pPr>
                    <w:rPr>
                      <w:rFonts w:ascii="Bahnschrift SemiLight" w:hAnsi="Bahnschrift SemiLight" w:cs="Calibri"/>
                      <w:sz w:val="24"/>
                      <w:szCs w:val="24"/>
                    </w:rPr>
                  </w:pPr>
                </w:p>
              </w:tc>
            </w:tr>
            <w:tr w:rsidR="00913C48" w:rsidRPr="00913C48" w:rsidTr="00EC02CC">
              <w:trPr>
                <w:trHeight w:val="704"/>
              </w:trPr>
              <w:tc>
                <w:tcPr>
                  <w:tcW w:w="1278"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 xml:space="preserve">          2</w:t>
                  </w:r>
                </w:p>
              </w:tc>
              <w:tc>
                <w:tcPr>
                  <w:tcW w:w="1987"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rPr>
                  </w:pPr>
                  <w:r w:rsidRPr="00913C48">
                    <w:rPr>
                      <w:rFonts w:ascii="Bahnschrift SemiLight" w:hAnsi="Bahnschrift SemiLight" w:cs="Calibri"/>
                      <w:sz w:val="24"/>
                      <w:szCs w:val="24"/>
                      <w:lang w:val="en-US"/>
                    </w:rPr>
                    <w:t>History &amp;</w:t>
                  </w:r>
                  <w:r w:rsidRPr="00913C48">
                    <w:rPr>
                      <w:rFonts w:ascii="Bahnschrift SemiLight" w:hAnsi="Bahnschrift SemiLight" w:cs="Calibri"/>
                      <w:sz w:val="24"/>
                      <w:szCs w:val="24"/>
                    </w:rPr>
                    <w:t xml:space="preserve"> </w:t>
                  </w:r>
                </w:p>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Theories</w:t>
                  </w:r>
                </w:p>
              </w:tc>
              <w:tc>
                <w:tcPr>
                  <w:tcW w:w="1704"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Brief Paper</w:t>
                  </w:r>
                </w:p>
              </w:tc>
              <w:tc>
                <w:tcPr>
                  <w:tcW w:w="1136"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20</w:t>
                  </w:r>
                </w:p>
              </w:tc>
              <w:tc>
                <w:tcPr>
                  <w:tcW w:w="1562"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March 24</w:t>
                  </w:r>
                </w:p>
              </w:tc>
            </w:tr>
            <w:tr w:rsidR="00913C48" w:rsidRPr="00913C48" w:rsidTr="00EC02CC">
              <w:trPr>
                <w:trHeight w:val="411"/>
              </w:trPr>
              <w:tc>
                <w:tcPr>
                  <w:tcW w:w="1278" w:type="dxa"/>
                  <w:tcBorders>
                    <w:right w:val="single" w:sz="4" w:space="0" w:color="auto"/>
                  </w:tcBorders>
                  <w:shd w:val="clear" w:color="auto" w:fill="F2F2F2" w:themeFill="background1" w:themeFillShade="F2"/>
                </w:tcPr>
                <w:p w:rsidR="00913C48" w:rsidRPr="00913C48" w:rsidRDefault="00913C48" w:rsidP="00961AB7">
                  <w:pPr>
                    <w:rPr>
                      <w:rFonts w:ascii="Bahnschrift SemiLight" w:hAnsi="Bahnschrift SemiLight" w:cs="Calibri"/>
                      <w:sz w:val="24"/>
                      <w:szCs w:val="24"/>
                    </w:rPr>
                  </w:pPr>
                </w:p>
              </w:tc>
              <w:tc>
                <w:tcPr>
                  <w:tcW w:w="3691" w:type="dxa"/>
                  <w:gridSpan w:val="2"/>
                  <w:tcBorders>
                    <w:top w:val="nil"/>
                    <w:left w:val="single" w:sz="4" w:space="0" w:color="auto"/>
                    <w:right w:val="nil"/>
                  </w:tcBorders>
                  <w:shd w:val="clear" w:color="auto" w:fill="F2F2F2" w:themeFill="background1" w:themeFillShade="F2"/>
                </w:tcPr>
                <w:p w:rsidR="00913C48" w:rsidRPr="00913C48" w:rsidRDefault="00913C48" w:rsidP="007B764B">
                  <w:pPr>
                    <w:spacing w:line="26" w:lineRule="atLeast"/>
                    <w:jc w:val="center"/>
                    <w:rPr>
                      <w:rFonts w:ascii="Bahnschrift SemiLight" w:hAnsi="Bahnschrift SemiLight" w:cs="Calibri"/>
                      <w:sz w:val="24"/>
                      <w:szCs w:val="24"/>
                      <w:lang w:val="en-US"/>
                    </w:rPr>
                  </w:pPr>
                  <w:r w:rsidRPr="00913C48">
                    <w:rPr>
                      <w:rFonts w:ascii="Bahnschrift SemiLight" w:hAnsi="Bahnschrift SemiLight" w:cs="Calibri"/>
                      <w:sz w:val="24"/>
                      <w:szCs w:val="24"/>
                      <w:lang w:val="en-US"/>
                    </w:rPr>
                    <w:t xml:space="preserve">                       Spring Break</w:t>
                  </w:r>
                </w:p>
              </w:tc>
              <w:tc>
                <w:tcPr>
                  <w:tcW w:w="2698" w:type="dxa"/>
                  <w:gridSpan w:val="2"/>
                  <w:tcBorders>
                    <w:left w:val="nil"/>
                  </w:tcBorders>
                  <w:shd w:val="clear" w:color="auto" w:fill="F2F2F2" w:themeFill="background1" w:themeFillShade="F2"/>
                </w:tcPr>
                <w:p w:rsidR="00913C48" w:rsidRPr="00913C48" w:rsidRDefault="00913C48" w:rsidP="00961AB7">
                  <w:pPr>
                    <w:rPr>
                      <w:rFonts w:ascii="Bahnschrift SemiLight" w:hAnsi="Bahnschrift SemiLight" w:cs="Calibri"/>
                      <w:sz w:val="24"/>
                      <w:szCs w:val="24"/>
                    </w:rPr>
                  </w:pPr>
                </w:p>
              </w:tc>
            </w:tr>
            <w:tr w:rsidR="00913C48" w:rsidRPr="00913C48" w:rsidTr="00EC02CC">
              <w:trPr>
                <w:trHeight w:val="437"/>
              </w:trPr>
              <w:tc>
                <w:tcPr>
                  <w:tcW w:w="1278" w:type="dxa"/>
                  <w:vMerge w:val="restart"/>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 xml:space="preserve">         </w:t>
                  </w:r>
                  <w:r w:rsidRPr="00913C48">
                    <w:rPr>
                      <w:rFonts w:ascii="Bahnschrift SemiLight" w:hAnsi="Bahnschrift SemiLight" w:cs="Calibri"/>
                      <w:color w:val="000000" w:themeColor="text1"/>
                      <w:sz w:val="24"/>
                      <w:szCs w:val="24"/>
                      <w:lang w:val="en-US"/>
                    </w:rPr>
                    <w:t xml:space="preserve"> 3</w:t>
                  </w:r>
                </w:p>
              </w:tc>
              <w:tc>
                <w:tcPr>
                  <w:tcW w:w="1987" w:type="dxa"/>
                  <w:vMerge w:val="restart"/>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Distance</w:t>
                  </w:r>
                </w:p>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Learners</w:t>
                  </w:r>
                </w:p>
              </w:tc>
              <w:tc>
                <w:tcPr>
                  <w:tcW w:w="1704"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Discussion #1</w:t>
                  </w:r>
                </w:p>
              </w:tc>
              <w:tc>
                <w:tcPr>
                  <w:tcW w:w="1136"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10</w:t>
                  </w:r>
                </w:p>
              </w:tc>
              <w:tc>
                <w:tcPr>
                  <w:tcW w:w="1562"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April 7</w:t>
                  </w:r>
                </w:p>
              </w:tc>
            </w:tr>
            <w:tr w:rsidR="00913C48" w:rsidRPr="00913C48" w:rsidTr="00EC02CC">
              <w:trPr>
                <w:trHeight w:val="436"/>
              </w:trPr>
              <w:tc>
                <w:tcPr>
                  <w:tcW w:w="1278" w:type="dxa"/>
                  <w:vMerge/>
                  <w:shd w:val="clear" w:color="auto" w:fill="D5DCE4" w:themeFill="text2" w:themeFillTint="33"/>
                </w:tcPr>
                <w:p w:rsidR="00913C48" w:rsidRPr="00913C48" w:rsidRDefault="00913C48" w:rsidP="00961AB7">
                  <w:pPr>
                    <w:rPr>
                      <w:rFonts w:ascii="Bahnschrift SemiLight" w:hAnsi="Bahnschrift SemiLight" w:cs="Calibri"/>
                      <w:sz w:val="24"/>
                      <w:szCs w:val="24"/>
                      <w:lang w:val="en-US"/>
                    </w:rPr>
                  </w:pPr>
                </w:p>
              </w:tc>
              <w:tc>
                <w:tcPr>
                  <w:tcW w:w="1987" w:type="dxa"/>
                  <w:vMerge/>
                  <w:shd w:val="clear" w:color="auto" w:fill="D5DCE4" w:themeFill="text2" w:themeFillTint="33"/>
                </w:tcPr>
                <w:p w:rsidR="00913C48" w:rsidRPr="00913C48" w:rsidRDefault="00913C48" w:rsidP="00961AB7">
                  <w:pPr>
                    <w:rPr>
                      <w:rFonts w:ascii="Bahnschrift SemiLight" w:hAnsi="Bahnschrift SemiLight" w:cs="Calibri"/>
                      <w:sz w:val="24"/>
                      <w:szCs w:val="24"/>
                      <w:lang w:val="en-US"/>
                    </w:rPr>
                  </w:pPr>
                </w:p>
              </w:tc>
              <w:tc>
                <w:tcPr>
                  <w:tcW w:w="1704" w:type="dxa"/>
                  <w:shd w:val="clear" w:color="auto" w:fill="F2F2F2" w:themeFill="background1" w:themeFillShade="F2"/>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Group Project</w:t>
                  </w:r>
                </w:p>
              </w:tc>
              <w:tc>
                <w:tcPr>
                  <w:tcW w:w="1136" w:type="dxa"/>
                  <w:shd w:val="clear" w:color="auto" w:fill="F2F2F2" w:themeFill="background1" w:themeFillShade="F2"/>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50</w:t>
                  </w:r>
                </w:p>
              </w:tc>
              <w:tc>
                <w:tcPr>
                  <w:tcW w:w="1562" w:type="dxa"/>
                  <w:shd w:val="clear" w:color="auto" w:fill="F2F2F2" w:themeFill="background1" w:themeFillShade="F2"/>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April 14</w:t>
                  </w:r>
                </w:p>
              </w:tc>
            </w:tr>
            <w:tr w:rsidR="00913C48" w:rsidRPr="00913C48" w:rsidTr="00EC02CC">
              <w:trPr>
                <w:trHeight w:val="430"/>
              </w:trPr>
              <w:tc>
                <w:tcPr>
                  <w:tcW w:w="1278"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 xml:space="preserve">          4</w:t>
                  </w:r>
                </w:p>
              </w:tc>
              <w:tc>
                <w:tcPr>
                  <w:tcW w:w="1987"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Media Selection</w:t>
                  </w:r>
                </w:p>
              </w:tc>
              <w:tc>
                <w:tcPr>
                  <w:tcW w:w="1704"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Blog #1</w:t>
                  </w:r>
                </w:p>
              </w:tc>
              <w:tc>
                <w:tcPr>
                  <w:tcW w:w="1136"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10</w:t>
                  </w:r>
                </w:p>
              </w:tc>
              <w:tc>
                <w:tcPr>
                  <w:tcW w:w="1562"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April 21</w:t>
                  </w:r>
                </w:p>
              </w:tc>
            </w:tr>
          </w:tbl>
          <w:p w:rsidR="00913C48" w:rsidRDefault="00913C48" w:rsidP="00913C48">
            <w:pPr>
              <w:rPr>
                <w:lang w:val="en-US"/>
              </w:rPr>
            </w:pPr>
          </w:p>
        </w:tc>
      </w:tr>
    </w:tbl>
    <w:p w:rsidR="008804D5" w:rsidRPr="00B708FF" w:rsidRDefault="008804D5" w:rsidP="007B764B">
      <w:pPr>
        <w:spacing w:line="26" w:lineRule="atLeast"/>
        <w:rPr>
          <w:lang w:val="en-US"/>
        </w:rPr>
      </w:pPr>
      <w:r w:rsidRPr="00B708FF">
        <w:rPr>
          <w:rFonts w:ascii="Bahnschrift SemiLight" w:hAnsi="Bahnschrift SemiLight"/>
          <w:lang w:val="en-US"/>
        </w:rPr>
        <w:t xml:space="preserve"> </w:t>
      </w:r>
    </w:p>
    <w:p w:rsidR="008804D5" w:rsidRPr="000D2B06" w:rsidRDefault="00A84C04" w:rsidP="000D2B06">
      <w:pPr>
        <w:pStyle w:val="1"/>
        <w:rPr>
          <w:u w:val="single"/>
          <w:lang w:val="en-US"/>
        </w:rPr>
      </w:pPr>
      <w:bookmarkStart w:id="27" w:name="_Toc509861595"/>
      <w:r>
        <w:rPr>
          <w:u w:val="single"/>
          <w:lang w:val="en-US"/>
        </w:rPr>
        <w:lastRenderedPageBreak/>
        <w:t>BIOMASS</w:t>
      </w:r>
      <w:bookmarkEnd w:id="27"/>
      <w:r w:rsidR="000D2B06" w:rsidRPr="000D2B06">
        <w:rPr>
          <w:u w:val="single"/>
          <w:lang w:val="en-US"/>
        </w:rPr>
        <w:t xml:space="preserve"> </w:t>
      </w:r>
    </w:p>
    <w:p w:rsidR="000D2B06" w:rsidRPr="000D2B06" w:rsidRDefault="000D2B06" w:rsidP="007B764B">
      <w:pPr>
        <w:spacing w:line="26" w:lineRule="atLeast"/>
        <w:rPr>
          <w:lang w:val="en-US"/>
        </w:rPr>
      </w:pPr>
      <w:r w:rsidRPr="000D2B06">
        <w:rPr>
          <w:noProof/>
          <w:lang w:val="en-US"/>
        </w:rPr>
        <w:drawing>
          <wp:anchor distT="0" distB="0" distL="114300" distR="114300" simplePos="0" relativeHeight="251662336" behindDoc="1" locked="0" layoutInCell="1" allowOverlap="1">
            <wp:simplePos x="0" y="0"/>
            <wp:positionH relativeFrom="column">
              <wp:posOffset>-304800</wp:posOffset>
            </wp:positionH>
            <wp:positionV relativeFrom="paragraph">
              <wp:posOffset>295275</wp:posOffset>
            </wp:positionV>
            <wp:extent cx="3380105" cy="2429510"/>
            <wp:effectExtent l="133350" t="152400" r="296545" b="370840"/>
            <wp:wrapTight wrapText="bothSides">
              <wp:wrapPolygon edited="1">
                <wp:start x="7669" y="0"/>
                <wp:lineTo x="243" y="0"/>
                <wp:lineTo x="0" y="8130"/>
                <wp:lineTo x="609" y="13549"/>
                <wp:lineTo x="730" y="19139"/>
                <wp:lineTo x="8643" y="21510"/>
                <wp:lineTo x="13634" y="21510"/>
                <wp:lineTo x="13756" y="21510"/>
                <wp:lineTo x="15399" y="20917"/>
                <wp:lineTo x="16008" y="20663"/>
                <wp:lineTo x="17773" y="16767"/>
                <wp:lineTo x="17895" y="16259"/>
                <wp:lineTo x="18869" y="13549"/>
                <wp:lineTo x="20452" y="10840"/>
                <wp:lineTo x="20634" y="12364"/>
                <wp:lineTo x="21426" y="9315"/>
                <wp:lineTo x="21182" y="6605"/>
                <wp:lineTo x="20208" y="5420"/>
                <wp:lineTo x="16434" y="2710"/>
                <wp:lineTo x="16556" y="1694"/>
                <wp:lineTo x="14730" y="169"/>
                <wp:lineTo x="12782" y="0"/>
                <wp:lineTo x="7669" y="0"/>
              </wp:wrapPolygon>
            </wp:wrapTight>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ifecycle_apple.gif"/>
                    <pic:cNvPicPr/>
                  </pic:nvPicPr>
                  <pic:blipFill>
                    <a:blip r:embed="rId15">
                      <a:extLst>
                        <a:ext uri="{28A0092B-C50C-407E-A947-70E740481C1C}">
                          <a14:useLocalDpi xmlns:a14="http://schemas.microsoft.com/office/drawing/2010/main" val="0"/>
                        </a:ext>
                      </a:extLst>
                    </a:blip>
                    <a:stretch>
                      <a:fillRect/>
                    </a:stretch>
                  </pic:blipFill>
                  <pic:spPr>
                    <a:xfrm>
                      <a:off x="0" y="0"/>
                      <a:ext cx="3380105" cy="242951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rsidR="00961AB7" w:rsidRPr="000D2B06" w:rsidRDefault="00B708FF" w:rsidP="007B764B">
      <w:pPr>
        <w:spacing w:after="0" w:line="26" w:lineRule="atLeast"/>
        <w:ind w:firstLine="709"/>
        <w:rPr>
          <w:lang w:val="en-US"/>
        </w:rPr>
      </w:pPr>
      <w:r>
        <w:rPr>
          <w:b/>
          <w:noProof/>
          <w:lang w:val="en-US"/>
        </w:rPr>
        <w:t xml:space="preserve">Biomass </w:t>
      </w:r>
      <w:r w:rsidR="000D2B06" w:rsidRPr="000D2B06">
        <w:rPr>
          <w:noProof/>
          <w:lang w:val="en-US"/>
        </w:rPr>
        <w:t xml:space="preserve">is the mass of living biological organisms in a given area or ecosystem at a given time. </w:t>
      </w:r>
      <w:r w:rsidR="000D2B06" w:rsidRPr="0006263D">
        <w:rPr>
          <w:b/>
          <w:noProof/>
          <w:lang w:val="en-US"/>
        </w:rPr>
        <w:t>Biomass</w:t>
      </w:r>
      <w:r w:rsidR="000D2B06" w:rsidRPr="000D2B06">
        <w:rPr>
          <w:noProof/>
          <w:lang w:val="en-US"/>
        </w:rPr>
        <w:t xml:space="preserve"> can refer to species biomass, which is the mass of one or more species, or to community </w:t>
      </w:r>
      <w:r w:rsidR="000D2B06" w:rsidRPr="0006263D">
        <w:rPr>
          <w:b/>
          <w:noProof/>
          <w:lang w:val="en-US"/>
        </w:rPr>
        <w:t>biomass</w:t>
      </w:r>
      <w:r w:rsidR="000D2B06" w:rsidRPr="000D2B06">
        <w:rPr>
          <w:noProof/>
          <w:lang w:val="en-US"/>
        </w:rPr>
        <w:t>, which is the mass of all species in the community. It can include microorganisms, plants or animals. The mass can be expressed as the average mass per unit area, or as the total mass in the community</w:t>
      </w:r>
      <w:bookmarkStart w:id="28" w:name="_Hlk509662834"/>
      <w:r w:rsidR="00961AB7" w:rsidRPr="000D2B06">
        <w:rPr>
          <w:lang w:val="en-US"/>
        </w:rPr>
        <w:t xml:space="preserve"> </w:t>
      </w:r>
    </w:p>
    <w:p w:rsidR="00961AB7" w:rsidRPr="002B4A2B" w:rsidRDefault="00961AB7" w:rsidP="000D7D2B">
      <w:pPr>
        <w:pStyle w:val="2"/>
        <w:rPr>
          <w:lang w:val="en-US"/>
        </w:rPr>
      </w:pPr>
      <w:bookmarkStart w:id="29" w:name="_Hlk509662880"/>
      <w:bookmarkEnd w:id="28"/>
    </w:p>
    <w:bookmarkEnd w:id="29"/>
    <w:p w:rsidR="002B4A2B" w:rsidRPr="00987891" w:rsidRDefault="002B4A2B" w:rsidP="000D2B06">
      <w:pPr>
        <w:pStyle w:val="2"/>
        <w:rPr>
          <w:lang w:val="en-US"/>
        </w:rPr>
      </w:pPr>
      <w:r w:rsidRPr="00987891">
        <w:rPr>
          <w:lang w:val="en-US"/>
        </w:rPr>
        <w:t xml:space="preserve">  </w:t>
      </w:r>
    </w:p>
    <w:p w:rsidR="000D2B06" w:rsidRPr="002B4A2B" w:rsidRDefault="000D2B06" w:rsidP="000D2B06">
      <w:pPr>
        <w:pStyle w:val="2"/>
        <w:rPr>
          <w:lang w:val="en-US"/>
        </w:rPr>
      </w:pPr>
      <w:bookmarkStart w:id="30" w:name="_Toc509861596"/>
      <w:r>
        <w:t>Σημαντικά</w:t>
      </w:r>
      <w:r w:rsidRPr="00987891">
        <w:rPr>
          <w:lang w:val="en-US"/>
        </w:rPr>
        <w:t xml:space="preserve"> </w:t>
      </w:r>
      <w:r>
        <w:t>γεγονότα</w:t>
      </w:r>
      <w:bookmarkEnd w:id="30"/>
    </w:p>
    <w:p w:rsidR="000D2B06" w:rsidRDefault="000D2B06" w:rsidP="007B764B">
      <w:pPr>
        <w:spacing w:line="26" w:lineRule="atLeast"/>
        <w:ind w:firstLine="709"/>
        <w:rPr>
          <w:lang w:val="en-US"/>
        </w:rPr>
      </w:pPr>
      <w:r w:rsidRPr="000D2B06">
        <w:rPr>
          <w:lang w:val="en-US"/>
        </w:rPr>
        <w:t xml:space="preserve">How </w:t>
      </w:r>
      <w:r w:rsidRPr="00B708FF">
        <w:rPr>
          <w:b/>
          <w:lang w:val="en-US"/>
        </w:rPr>
        <w:t>biomass</w:t>
      </w:r>
      <w:r w:rsidRPr="000D2B06">
        <w:rPr>
          <w:lang w:val="en-US"/>
        </w:rPr>
        <w:t xml:space="preserve"> is measured depends on why it is being measured. Sometimes, the </w:t>
      </w:r>
      <w:r w:rsidRPr="0006263D">
        <w:rPr>
          <w:b/>
          <w:lang w:val="en-US"/>
        </w:rPr>
        <w:t>biomass</w:t>
      </w:r>
      <w:r w:rsidRPr="000D2B06">
        <w:rPr>
          <w:lang w:val="en-US"/>
        </w:rPr>
        <w:t xml:space="preserve"> is regarded as the natural mass of organisms in situ, just as they are. For example, in a salmon fishery, the salmon biomass might be regarded as the total wet weight the salmon would have if they were taken out of the water.</w:t>
      </w:r>
    </w:p>
    <w:p w:rsidR="002B4A2B" w:rsidRPr="00987891" w:rsidRDefault="002B4A2B" w:rsidP="002B4A2B">
      <w:pPr>
        <w:pStyle w:val="2"/>
        <w:rPr>
          <w:lang w:val="en-US"/>
        </w:rPr>
      </w:pPr>
      <w:bookmarkStart w:id="31" w:name="_Toc509861597"/>
      <w:r>
        <w:t>Γεγονός</w:t>
      </w:r>
      <w:r w:rsidRPr="00987891">
        <w:rPr>
          <w:lang w:val="en-US"/>
        </w:rPr>
        <w:t xml:space="preserve"> 1</w:t>
      </w:r>
      <w:bookmarkEnd w:id="31"/>
    </w:p>
    <w:p w:rsidR="002B4A2B" w:rsidRDefault="002B4A2B" w:rsidP="007B764B">
      <w:pPr>
        <w:spacing w:line="26" w:lineRule="atLeast"/>
        <w:ind w:firstLine="709"/>
        <w:rPr>
          <w:lang w:val="en-US"/>
        </w:rPr>
      </w:pPr>
      <w:r w:rsidRPr="002B4A2B">
        <w:rPr>
          <w:lang w:val="en-US"/>
        </w:rPr>
        <w:t xml:space="preserve">In other contexts, </w:t>
      </w:r>
      <w:r w:rsidRPr="00B708FF">
        <w:rPr>
          <w:b/>
          <w:lang w:val="en-US"/>
        </w:rPr>
        <w:t>biomass</w:t>
      </w:r>
      <w:r w:rsidRPr="002B4A2B">
        <w:rPr>
          <w:lang w:val="en-US"/>
        </w:rPr>
        <w:t xml:space="preserve"> can be measured in terms of the dried organic mass, so perhaps only 30% of the actual weight might count, the rest being water. For other purposes, only biological tissues count, and teeth, bones and shells are excluded.</w:t>
      </w:r>
    </w:p>
    <w:p w:rsidR="002B4A2B" w:rsidRPr="00987891" w:rsidRDefault="002B4A2B" w:rsidP="002B4A2B">
      <w:pPr>
        <w:pStyle w:val="2"/>
        <w:rPr>
          <w:lang w:val="en-US"/>
        </w:rPr>
      </w:pPr>
      <w:bookmarkStart w:id="32" w:name="_Toc509861598"/>
      <w:r>
        <w:t>Γεγονός</w:t>
      </w:r>
      <w:r w:rsidRPr="00987891">
        <w:rPr>
          <w:lang w:val="en-US"/>
        </w:rPr>
        <w:t xml:space="preserve"> 2</w:t>
      </w:r>
      <w:bookmarkEnd w:id="32"/>
    </w:p>
    <w:p w:rsidR="002B4A2B" w:rsidRDefault="002B4A2B" w:rsidP="007B764B">
      <w:pPr>
        <w:spacing w:line="26" w:lineRule="atLeast"/>
        <w:ind w:firstLine="709"/>
        <w:rPr>
          <w:lang w:val="en-US"/>
        </w:rPr>
      </w:pPr>
      <w:r w:rsidRPr="002B4A2B">
        <w:rPr>
          <w:lang w:val="en-US"/>
        </w:rPr>
        <w:t>In some applications</w:t>
      </w:r>
      <w:r w:rsidRPr="00B708FF">
        <w:rPr>
          <w:b/>
          <w:lang w:val="en-US"/>
        </w:rPr>
        <w:t>, biomass</w:t>
      </w:r>
      <w:r w:rsidRPr="002B4A2B">
        <w:rPr>
          <w:lang w:val="en-US"/>
        </w:rPr>
        <w:t xml:space="preserve"> is measured as the mass of organically bound carbon (C) that is present.</w:t>
      </w:r>
    </w:p>
    <w:p w:rsidR="002B4A2B" w:rsidRPr="00E6558C" w:rsidRDefault="002B4A2B" w:rsidP="002B4A2B">
      <w:pPr>
        <w:pStyle w:val="2"/>
        <w:rPr>
          <w:lang w:val="en-US"/>
        </w:rPr>
      </w:pPr>
      <w:bookmarkStart w:id="33" w:name="_Toc509861599"/>
      <w:r>
        <w:t>Γεγονός</w:t>
      </w:r>
      <w:r w:rsidRPr="00E6558C">
        <w:rPr>
          <w:lang w:val="en-US"/>
        </w:rPr>
        <w:t xml:space="preserve"> 3</w:t>
      </w:r>
      <w:bookmarkEnd w:id="33"/>
    </w:p>
    <w:p w:rsidR="002B4A2B" w:rsidRDefault="002B4A2B" w:rsidP="007B764B">
      <w:pPr>
        <w:spacing w:line="26" w:lineRule="atLeast"/>
        <w:ind w:firstLine="709"/>
        <w:rPr>
          <w:lang w:val="en-US"/>
        </w:rPr>
      </w:pPr>
      <w:r w:rsidRPr="002B4A2B">
        <w:rPr>
          <w:lang w:val="en-US"/>
        </w:rPr>
        <w:t xml:space="preserve">Apart from bacteria, the total live biomass on Earth is about 560 billion tonnes C,[1] and the total annual primary production of </w:t>
      </w:r>
      <w:r w:rsidRPr="00B708FF">
        <w:rPr>
          <w:b/>
          <w:lang w:val="en-US"/>
        </w:rPr>
        <w:t>biomass</w:t>
      </w:r>
      <w:r w:rsidRPr="002B4A2B">
        <w:rPr>
          <w:lang w:val="en-US"/>
        </w:rPr>
        <w:t xml:space="preserve"> is just over 100 billion tonnes C/yr.</w:t>
      </w:r>
    </w:p>
    <w:p w:rsidR="002B4A2B" w:rsidRPr="00B708FF" w:rsidRDefault="002B4A2B" w:rsidP="002B4A2B">
      <w:pPr>
        <w:pStyle w:val="2"/>
        <w:rPr>
          <w:lang w:val="en-US"/>
        </w:rPr>
      </w:pPr>
      <w:bookmarkStart w:id="34" w:name="_Toc509861600"/>
      <w:r>
        <w:t>Γεγονός</w:t>
      </w:r>
      <w:r w:rsidRPr="00E6558C">
        <w:rPr>
          <w:lang w:val="en-US"/>
        </w:rPr>
        <w:t xml:space="preserve"> 4</w:t>
      </w:r>
      <w:bookmarkEnd w:id="34"/>
    </w:p>
    <w:p w:rsidR="007C1B67" w:rsidRDefault="002B4A2B" w:rsidP="007B764B">
      <w:pPr>
        <w:spacing w:line="26" w:lineRule="atLeast"/>
        <w:ind w:firstLine="709"/>
        <w:rPr>
          <w:lang w:val="en-US"/>
        </w:rPr>
      </w:pPr>
      <w:r w:rsidRPr="002B4A2B">
        <w:rPr>
          <w:lang w:val="en-US"/>
        </w:rPr>
        <w:t xml:space="preserve">The total live </w:t>
      </w:r>
      <w:r w:rsidRPr="00B708FF">
        <w:rPr>
          <w:b/>
          <w:lang w:val="en-US"/>
        </w:rPr>
        <w:t>biomass</w:t>
      </w:r>
      <w:r w:rsidRPr="002B4A2B">
        <w:rPr>
          <w:lang w:val="en-US"/>
        </w:rPr>
        <w:t xml:space="preserve"> of bacteria may be as much as that of plants and animals or may be much less.The total amount of DNA base pairs on Earth, as a possible approximation of global biodiversity, is estimated at 5.0 x 1037, and weighs 50 billion tonnes. In comparison, the total mass of the biosphere has been estimated to be as much as 4 x 1012 tonnes of carbon.</w:t>
      </w:r>
    </w:p>
    <w:p w:rsidR="006B511E" w:rsidRDefault="006B511E" w:rsidP="007B764B">
      <w:pPr>
        <w:spacing w:line="26" w:lineRule="atLeast"/>
        <w:rPr>
          <w:lang w:val="en-US"/>
        </w:rPr>
      </w:pPr>
      <w:r>
        <w:rPr>
          <w:lang w:val="en-US"/>
        </w:rPr>
        <w:br w:type="page"/>
      </w:r>
    </w:p>
    <w:p w:rsidR="00A71CBB" w:rsidRPr="00E6558C" w:rsidRDefault="00A71CBB" w:rsidP="006B511E">
      <w:pPr>
        <w:pStyle w:val="1"/>
        <w:rPr>
          <w:u w:val="single"/>
          <w:lang w:val="en-US"/>
        </w:rPr>
        <w:sectPr w:rsidR="00A71CBB" w:rsidRPr="00E6558C" w:rsidSect="00A71CBB">
          <w:headerReference w:type="default" r:id="rId16"/>
          <w:footerReference w:type="default" r:id="rId17"/>
          <w:headerReference w:type="first" r:id="rId18"/>
          <w:footerReference w:type="first" r:id="rId19"/>
          <w:pgSz w:w="11906" w:h="16838" w:code="9"/>
          <w:pgMar w:top="1440" w:right="1797" w:bottom="1440" w:left="1797" w:header="709" w:footer="709" w:gutter="0"/>
          <w:pgNumType w:start="0"/>
          <w:cols w:space="708"/>
          <w:titlePg/>
          <w:docGrid w:linePitch="360"/>
        </w:sectPr>
      </w:pPr>
    </w:p>
    <w:p w:rsidR="006B511E" w:rsidRPr="00A84C04" w:rsidRDefault="00A84C04" w:rsidP="006B511E">
      <w:pPr>
        <w:pStyle w:val="1"/>
        <w:rPr>
          <w:u w:val="single"/>
          <w:lang w:val="en-US"/>
        </w:rPr>
      </w:pPr>
      <w:bookmarkStart w:id="35" w:name="_Toc509861601"/>
      <w:r>
        <w:rPr>
          <w:u w:val="single"/>
          <w:lang w:val="en-US"/>
        </w:rPr>
        <w:lastRenderedPageBreak/>
        <w:t>POPULATION</w:t>
      </w:r>
      <w:bookmarkEnd w:id="35"/>
    </w:p>
    <w:p w:rsidR="006B511E" w:rsidRDefault="006B511E" w:rsidP="007B764B">
      <w:pPr>
        <w:spacing w:line="26" w:lineRule="atLeast"/>
        <w:ind w:firstLine="709"/>
        <w:rPr>
          <w:lang w:val="en-US"/>
        </w:rPr>
      </w:pPr>
      <w:r w:rsidRPr="006B511E">
        <w:rPr>
          <w:lang w:val="en-US"/>
        </w:rPr>
        <w:t xml:space="preserve">In biology, </w:t>
      </w:r>
      <w:r w:rsidRPr="006B511E">
        <w:rPr>
          <w:b/>
          <w:lang w:val="en-US"/>
        </w:rPr>
        <w:t>a population</w:t>
      </w:r>
      <w:r w:rsidRPr="006B511E">
        <w:rPr>
          <w:lang w:val="en-US"/>
        </w:rPr>
        <w:t xml:space="preserve"> is all the organisms of the same group or species, which live in a particular geographical area, and have the capability of interbreeding.The area that is used to define a sexual </w:t>
      </w:r>
      <w:r w:rsidRPr="006B511E">
        <w:rPr>
          <w:b/>
          <w:lang w:val="en-US"/>
        </w:rPr>
        <w:t>population</w:t>
      </w:r>
      <w:r w:rsidRPr="006B511E">
        <w:rPr>
          <w:lang w:val="en-US"/>
        </w:rPr>
        <w:t xml:space="preserve"> is defined as the area where inter-breeding is potentially possible between any pair within the area, and where the probability of interbreeding is greater than the probability of cross-breeding with individuals from other areas.</w:t>
      </w:r>
    </w:p>
    <w:p w:rsidR="006B511E" w:rsidRPr="00987891" w:rsidRDefault="006B511E" w:rsidP="006B511E">
      <w:pPr>
        <w:pStyle w:val="2"/>
        <w:rPr>
          <w:lang w:val="en-US"/>
        </w:rPr>
      </w:pPr>
      <w:bookmarkStart w:id="36" w:name="_Toc509861602"/>
      <w:r>
        <w:t>Σημαντικά</w:t>
      </w:r>
      <w:r w:rsidRPr="00987891">
        <w:rPr>
          <w:lang w:val="en-US"/>
        </w:rPr>
        <w:t xml:space="preserve"> </w:t>
      </w:r>
      <w:r>
        <w:t>γεγονότα</w:t>
      </w:r>
      <w:bookmarkEnd w:id="36"/>
    </w:p>
    <w:p w:rsidR="006B511E" w:rsidRDefault="006B511E" w:rsidP="007B764B">
      <w:pPr>
        <w:spacing w:line="26" w:lineRule="atLeast"/>
        <w:ind w:firstLine="709"/>
        <w:rPr>
          <w:lang w:val="en-US"/>
        </w:rPr>
      </w:pPr>
      <w:r w:rsidRPr="006B511E">
        <w:rPr>
          <w:lang w:val="en-US"/>
        </w:rPr>
        <w:t>In sociology</w:t>
      </w:r>
      <w:r w:rsidRPr="006B511E">
        <w:rPr>
          <w:b/>
          <w:lang w:val="en-US"/>
        </w:rPr>
        <w:t>, population</w:t>
      </w:r>
      <w:r w:rsidRPr="006B511E">
        <w:rPr>
          <w:lang w:val="en-US"/>
        </w:rPr>
        <w:t xml:space="preserve"> refers to a collection of humans. Demography is a social science which entails the statistical study of human populations.</w:t>
      </w:r>
    </w:p>
    <w:p w:rsidR="006B511E" w:rsidRPr="00987891" w:rsidRDefault="006B511E" w:rsidP="006B511E">
      <w:pPr>
        <w:pStyle w:val="2"/>
        <w:rPr>
          <w:lang w:val="en-US"/>
        </w:rPr>
      </w:pPr>
      <w:bookmarkStart w:id="37" w:name="_Toc509861603"/>
      <w:r>
        <w:t>Γεγονός</w:t>
      </w:r>
      <w:r w:rsidRPr="00987891">
        <w:rPr>
          <w:lang w:val="en-US"/>
        </w:rPr>
        <w:t xml:space="preserve"> 1</w:t>
      </w:r>
      <w:bookmarkEnd w:id="37"/>
    </w:p>
    <w:p w:rsidR="006B511E" w:rsidRPr="00D749EF" w:rsidRDefault="006B511E" w:rsidP="007B764B">
      <w:pPr>
        <w:spacing w:line="26" w:lineRule="atLeast"/>
        <w:ind w:firstLine="709"/>
        <w:rPr>
          <w:lang w:val="en-US"/>
        </w:rPr>
      </w:pPr>
      <w:r w:rsidRPr="006B511E">
        <w:rPr>
          <w:b/>
          <w:lang w:val="en-US"/>
        </w:rPr>
        <w:t>Population</w:t>
      </w:r>
      <w:r w:rsidRPr="006B511E">
        <w:rPr>
          <w:lang w:val="en-US"/>
        </w:rPr>
        <w:t xml:space="preserve"> in simpler terms is the number of people in a city or town, region, country or world</w:t>
      </w:r>
      <w:r w:rsidR="00D749EF" w:rsidRPr="00D749EF">
        <w:rPr>
          <w:lang w:val="en-US"/>
        </w:rPr>
        <w:t>.</w:t>
      </w:r>
    </w:p>
    <w:p w:rsidR="00D749EF" w:rsidRPr="00987891" w:rsidRDefault="006B511E" w:rsidP="00D749EF">
      <w:pPr>
        <w:pStyle w:val="2"/>
        <w:rPr>
          <w:lang w:val="en-US"/>
        </w:rPr>
      </w:pPr>
      <w:bookmarkStart w:id="38" w:name="_Toc509861604"/>
      <w:r>
        <w:t>Γεγονός</w:t>
      </w:r>
      <w:r w:rsidRPr="00987891">
        <w:rPr>
          <w:lang w:val="en-US"/>
        </w:rPr>
        <w:t xml:space="preserve"> 2</w:t>
      </w:r>
      <w:bookmarkEnd w:id="38"/>
    </w:p>
    <w:p w:rsidR="00A71CBB" w:rsidRDefault="00D749EF" w:rsidP="007B764B">
      <w:pPr>
        <w:spacing w:line="26" w:lineRule="atLeast"/>
        <w:ind w:firstLine="709"/>
        <w:rPr>
          <w:lang w:val="en-US"/>
        </w:rPr>
        <w:sectPr w:rsidR="00A71CBB" w:rsidSect="00A71CBB">
          <w:headerReference w:type="first" r:id="rId20"/>
          <w:footerReference w:type="first" r:id="rId21"/>
          <w:pgSz w:w="11906" w:h="16838" w:code="9"/>
          <w:pgMar w:top="1440" w:right="1797" w:bottom="1440" w:left="1797" w:header="709" w:footer="709" w:gutter="0"/>
          <w:pgNumType w:start="0"/>
          <w:cols w:space="708"/>
          <w:titlePg/>
          <w:docGrid w:linePitch="360"/>
        </w:sectPr>
      </w:pPr>
      <w:r>
        <w:rPr>
          <w:b/>
          <w:lang w:val="en-US"/>
        </w:rPr>
        <w:t>P</w:t>
      </w:r>
      <w:r w:rsidRPr="00D749EF">
        <w:rPr>
          <w:b/>
          <w:lang w:val="en-US"/>
        </w:rPr>
        <w:t>opulation</w:t>
      </w:r>
      <w:r w:rsidRPr="00D749EF">
        <w:rPr>
          <w:lang w:val="en-US"/>
        </w:rPr>
        <w:t xml:space="preserve"> is usually determined by a process called census (a process of collecting, analyzing, compiling and publishing data)</w:t>
      </w:r>
      <w:r>
        <w:rPr>
          <w:lang w:val="en-US"/>
        </w:rPr>
        <w:t>.</w:t>
      </w:r>
      <w:r w:rsidR="007C1B67" w:rsidRPr="006B511E">
        <w:rPr>
          <w:lang w:val="en-US"/>
        </w:rPr>
        <w:br w:type="page"/>
      </w:r>
    </w:p>
    <w:p w:rsidR="002B4A2B" w:rsidRPr="00A84C04" w:rsidRDefault="00A84C04" w:rsidP="007B764B">
      <w:pPr>
        <w:spacing w:line="26" w:lineRule="atLeast"/>
        <w:rPr>
          <w:u w:val="single"/>
        </w:rPr>
      </w:pPr>
      <w:bookmarkStart w:id="39" w:name="_Toc509861605"/>
      <w:r w:rsidRPr="00A84C04">
        <w:rPr>
          <w:rStyle w:val="1Char"/>
          <w:u w:val="single"/>
        </w:rPr>
        <w:lastRenderedPageBreak/>
        <w:t>ΓΕΝΕΑΛΟΓΙΚΟ ΔΕΝΤΡΟ</w:t>
      </w:r>
      <w:bookmarkEnd w:id="39"/>
    </w:p>
    <w:p w:rsidR="0006263D" w:rsidRDefault="0006263D" w:rsidP="007B764B">
      <w:pPr>
        <w:spacing w:line="26" w:lineRule="atLeast"/>
        <w:rPr>
          <w:rFonts w:ascii="Calibri" w:hAnsi="Calibri" w:cs="Calibri"/>
          <w:sz w:val="36"/>
        </w:rPr>
      </w:pPr>
      <w:r w:rsidRPr="00A84C04">
        <w:t xml:space="preserve">                                           </w:t>
      </w:r>
      <w:r>
        <w:rPr>
          <w:rFonts w:ascii="Calibri" w:hAnsi="Calibri" w:cs="Calibri"/>
          <w:sz w:val="36"/>
        </w:rPr>
        <w:t>&lt;&lt;</w:t>
      </w:r>
      <w:r w:rsidRPr="0006263D">
        <w:rPr>
          <w:rFonts w:ascii="Calibri" w:hAnsi="Calibri" w:cs="Calibri"/>
          <w:sz w:val="36"/>
          <w:u w:val="single"/>
        </w:rPr>
        <w:t>Η οικογένεια μου</w:t>
      </w:r>
      <w:r>
        <w:rPr>
          <w:rFonts w:ascii="Calibri" w:hAnsi="Calibri" w:cs="Calibri"/>
          <w:sz w:val="36"/>
        </w:rPr>
        <w:t>&gt;&gt;</w:t>
      </w:r>
    </w:p>
    <w:p w:rsidR="0006263D" w:rsidRDefault="009412FD" w:rsidP="003A4437">
      <w:pPr>
        <w:spacing w:line="26" w:lineRule="atLeast"/>
        <w:rPr>
          <w:rFonts w:ascii="Calibri" w:hAnsi="Calibri" w:cs="Calibri"/>
          <w:sz w:val="36"/>
        </w:rPr>
      </w:pPr>
      <w:r>
        <w:rPr>
          <w:rFonts w:ascii="Calibri" w:hAnsi="Calibri" w:cs="Calibri"/>
          <w:noProof/>
          <w:sz w:val="36"/>
        </w:rPr>
        <w:drawing>
          <wp:inline distT="0" distB="0" distL="0" distR="0">
            <wp:extent cx="5278120" cy="3079115"/>
            <wp:effectExtent l="0" t="0" r="74930" b="0"/>
            <wp:docPr id="39" name="Διάγραμμα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06263D" w:rsidRPr="0006263D" w:rsidRDefault="0006263D" w:rsidP="007B764B">
      <w:pPr>
        <w:spacing w:line="26" w:lineRule="atLeast"/>
        <w:rPr>
          <w:rFonts w:cstheme="minorHAnsi"/>
          <w:sz w:val="36"/>
        </w:rPr>
      </w:pPr>
    </w:p>
    <w:sectPr w:rsidR="0006263D" w:rsidRPr="0006263D" w:rsidSect="00A71CBB">
      <w:headerReference w:type="first" r:id="rId27"/>
      <w:footerReference w:type="first" r:id="rId28"/>
      <w:pgSz w:w="11906" w:h="16838" w:code="9"/>
      <w:pgMar w:top="1440" w:right="1797" w:bottom="1440" w:left="179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5932" w:rsidRDefault="009C5932" w:rsidP="00987891">
      <w:pPr>
        <w:spacing w:after="0" w:line="240" w:lineRule="auto"/>
      </w:pPr>
      <w:r>
        <w:separator/>
      </w:r>
    </w:p>
  </w:endnote>
  <w:endnote w:type="continuationSeparator" w:id="0">
    <w:p w:rsidR="009C5932" w:rsidRDefault="009C5932" w:rsidP="00987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43" w:usb2="00000009" w:usb3="00000000" w:csb0="000001FF" w:csb1="00000000"/>
  </w:font>
  <w:font w:name="Bahnschrift SemiLight">
    <w:panose1 w:val="020B0502040204020203"/>
    <w:charset w:val="00"/>
    <w:family w:val="swiss"/>
    <w:pitch w:val="variable"/>
    <w:sig w:usb0="80000047" w:usb1="00000000" w:usb2="00000000" w:usb3="00000000" w:csb0="00000001" w:csb1="00000000"/>
  </w:font>
  <w:font w:name="Bahnschrift SemiBold">
    <w:panose1 w:val="020B0502040204020203"/>
    <w:charset w:val="00"/>
    <w:family w:val="swiss"/>
    <w:pitch w:val="variable"/>
    <w:sig w:usb0="8000004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Default="00747946">
    <w:pPr>
      <w:pStyle w:val="af4"/>
    </w:pPr>
    <w:r>
      <w:t>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Default="00747946">
    <w:pPr>
      <w:pStyle w:val="af4"/>
    </w:pPr>
    <w: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Default="00747946">
    <w:pPr>
      <w:pStyle w:val="af4"/>
    </w:pPr>
    <w:r>
      <w:t>4-5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Default="00747946">
    <w:pPr>
      <w:pStyle w:val="af4"/>
    </w:pPr>
    <w:r>
      <w:t>3-4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Default="00747946">
    <w:pPr>
      <w:pStyle w:val="af4"/>
    </w:pPr>
    <w:r>
      <w:t>5-6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Default="00747946">
    <w:pPr>
      <w:pStyle w:val="af4"/>
    </w:pPr>
    <w: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5932" w:rsidRDefault="009C5932" w:rsidP="00987891">
      <w:pPr>
        <w:spacing w:after="0" w:line="240" w:lineRule="auto"/>
      </w:pPr>
      <w:r>
        <w:separator/>
      </w:r>
    </w:p>
  </w:footnote>
  <w:footnote w:type="continuationSeparator" w:id="0">
    <w:p w:rsidR="009C5932" w:rsidRDefault="009C5932" w:rsidP="009878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891" w:rsidRPr="00987891" w:rsidRDefault="00987891">
    <w:pPr>
      <w:pStyle w:val="af3"/>
      <w:rPr>
        <w:lang w:val="en-US"/>
      </w:rPr>
    </w:pPr>
  </w:p>
  <w:p w:rsidR="00987891" w:rsidRPr="00987891" w:rsidRDefault="00987891">
    <w:pPr>
      <w:pStyle w:val="af3"/>
      <w:rPr>
        <w:lang w:val="en-U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Pr="00987891" w:rsidRDefault="00747946">
    <w:pPr>
      <w:pStyle w:val="af3"/>
      <w:rPr>
        <w:lang w:val="en-US"/>
      </w:rPr>
    </w:pPr>
    <w:r>
      <w:t>6</w:t>
    </w:r>
    <w:r w:rsidRPr="00987891">
      <w:rPr>
        <w:vertAlign w:val="superscript"/>
      </w:rPr>
      <w:t>ο</w:t>
    </w:r>
    <w:r>
      <w:t xml:space="preserve"> λήμμα-Γενεαλογικό Δέντρο</w:t>
    </w:r>
  </w:p>
  <w:p w:rsidR="00747946" w:rsidRDefault="00747946">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891" w:rsidRDefault="00987891">
    <w:pPr>
      <w:pStyle w:val="af3"/>
    </w:pPr>
    <w:r>
      <w:rPr>
        <w:sz w:val="24"/>
        <w:vertAlign w:val="superscript"/>
      </w:rPr>
      <w:t xml:space="preserve"> </w:t>
    </w:r>
  </w:p>
  <w:p w:rsidR="00987891" w:rsidRDefault="00987891">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891" w:rsidRPr="00987891" w:rsidRDefault="00987891">
    <w:pPr>
      <w:pStyle w:val="af3"/>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891" w:rsidRPr="00747946" w:rsidRDefault="00A71CBB">
    <w:pPr>
      <w:pStyle w:val="af3"/>
      <w:rPr>
        <w:lang w:val="en-US"/>
      </w:rPr>
    </w:pPr>
    <w:r w:rsidRPr="00747946">
      <w:rPr>
        <w:lang w:val="en-US"/>
      </w:rPr>
      <w:t>1</w:t>
    </w:r>
    <w:r w:rsidRPr="00747946">
      <w:rPr>
        <w:vertAlign w:val="superscript"/>
      </w:rPr>
      <w:t>ο</w:t>
    </w:r>
    <w:r w:rsidRPr="00747946">
      <w:rPr>
        <w:lang w:val="en-US"/>
      </w:rPr>
      <w:t xml:space="preserve"> </w:t>
    </w:r>
    <w:r w:rsidRPr="00747946">
      <w:t>λήμμα-</w:t>
    </w:r>
    <w:r w:rsidRPr="00747946">
      <w:rPr>
        <w:lang w:val="en-US"/>
      </w:rPr>
      <w:t>Organisms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144" w:rsidRPr="00571144" w:rsidRDefault="00571144">
    <w:pPr>
      <w:pStyle w:val="af3"/>
      <w:rPr>
        <w:lang w:val="en-US"/>
      </w:rPr>
    </w:pPr>
    <w:r>
      <w:rPr>
        <w:lang w:val="en-US"/>
      </w:rPr>
      <w:t>2</w:t>
    </w:r>
    <w:r w:rsidRPr="00571144">
      <w:rPr>
        <w:vertAlign w:val="superscript"/>
      </w:rPr>
      <w:t>ο</w:t>
    </w:r>
    <w:r>
      <w:t xml:space="preserve"> λήμμα-</w:t>
    </w:r>
    <w:r>
      <w:rPr>
        <w:lang w:val="en-US"/>
      </w:rPr>
      <w:t>Biodiversity</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144" w:rsidRPr="00A71CBB" w:rsidRDefault="00A71CBB">
    <w:pPr>
      <w:pStyle w:val="af3"/>
      <w:rPr>
        <w:lang w:val="en-US"/>
      </w:rPr>
    </w:pPr>
    <w:r>
      <w:rPr>
        <w:lang w:val="en-US"/>
      </w:rPr>
      <w:t>4</w:t>
    </w:r>
    <w:r w:rsidR="00571144" w:rsidRPr="00571144">
      <w:rPr>
        <w:vertAlign w:val="superscript"/>
      </w:rPr>
      <w:t>ο</w:t>
    </w:r>
    <w:r w:rsidR="00571144">
      <w:t xml:space="preserve"> λήμμα-</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CBB" w:rsidRPr="00A71CBB" w:rsidRDefault="00A71CBB">
    <w:pPr>
      <w:pStyle w:val="af3"/>
      <w:rPr>
        <w:lang w:val="en-US"/>
      </w:rPr>
    </w:pPr>
    <w:r>
      <w:rPr>
        <w:lang w:val="en-US"/>
      </w:rPr>
      <w:t>4</w:t>
    </w:r>
    <w:r w:rsidRPr="00571144">
      <w:rPr>
        <w:vertAlign w:val="superscript"/>
      </w:rPr>
      <w:t>ο</w:t>
    </w:r>
    <w:r>
      <w:t xml:space="preserve"> λήμμα-</w:t>
    </w:r>
    <w:r>
      <w:rPr>
        <w:lang w:val="en-US"/>
      </w:rPr>
      <w:t>Biomass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CBB" w:rsidRPr="00A71CBB" w:rsidRDefault="00A71CBB">
    <w:pPr>
      <w:pStyle w:val="af3"/>
      <w:rPr>
        <w:lang w:val="en-US"/>
      </w:rPr>
    </w:pPr>
    <w:r>
      <w:rPr>
        <w:lang w:val="en-US"/>
      </w:rPr>
      <w:t>3</w:t>
    </w:r>
    <w:r w:rsidRPr="00A71CBB">
      <w:rPr>
        <w:vertAlign w:val="superscript"/>
      </w:rPr>
      <w:t>ο</w:t>
    </w:r>
    <w:r>
      <w:rPr>
        <w:lang w:val="en-US"/>
      </w:rPr>
      <w:t xml:space="preserve"> </w:t>
    </w:r>
    <w:r>
      <w:t>λήμμα-</w:t>
    </w:r>
    <w:r>
      <w:rPr>
        <w:lang w:val="en-US"/>
      </w:rPr>
      <w:t>Ecosystem</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CBB" w:rsidRPr="00987891" w:rsidRDefault="00A71CBB">
    <w:pPr>
      <w:pStyle w:val="af3"/>
      <w:rPr>
        <w:lang w:val="en-US"/>
      </w:rPr>
    </w:pPr>
    <w:r>
      <w:rPr>
        <w:lang w:val="en-US"/>
      </w:rPr>
      <w:t>5</w:t>
    </w:r>
    <w:r w:rsidRPr="00987891">
      <w:rPr>
        <w:vertAlign w:val="superscript"/>
      </w:rPr>
      <w:t>ο</w:t>
    </w:r>
    <w:r>
      <w:t xml:space="preserve"> λήμμα-</w:t>
    </w:r>
    <w:r>
      <w:rPr>
        <w:lang w:val="en-US"/>
      </w:rPr>
      <w:t>Population</w:t>
    </w:r>
  </w:p>
  <w:p w:rsidR="00A71CBB" w:rsidRDefault="00A71CBB">
    <w:pPr>
      <w:pStyle w:val="af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trackRevision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5B9"/>
    <w:rsid w:val="0006263D"/>
    <w:rsid w:val="00065ABA"/>
    <w:rsid w:val="00065AC3"/>
    <w:rsid w:val="000D2B06"/>
    <w:rsid w:val="000D7D2B"/>
    <w:rsid w:val="001360D6"/>
    <w:rsid w:val="001673F8"/>
    <w:rsid w:val="001B73EC"/>
    <w:rsid w:val="001E294D"/>
    <w:rsid w:val="00237783"/>
    <w:rsid w:val="002B4A2B"/>
    <w:rsid w:val="0031295F"/>
    <w:rsid w:val="003352EA"/>
    <w:rsid w:val="00367FF6"/>
    <w:rsid w:val="00393316"/>
    <w:rsid w:val="003A4437"/>
    <w:rsid w:val="003B108B"/>
    <w:rsid w:val="004245E1"/>
    <w:rsid w:val="00452BFB"/>
    <w:rsid w:val="0046203E"/>
    <w:rsid w:val="00505FA9"/>
    <w:rsid w:val="00536433"/>
    <w:rsid w:val="00571144"/>
    <w:rsid w:val="005A6BB8"/>
    <w:rsid w:val="005B4794"/>
    <w:rsid w:val="005B6C85"/>
    <w:rsid w:val="00615660"/>
    <w:rsid w:val="006278F9"/>
    <w:rsid w:val="00661D3C"/>
    <w:rsid w:val="006A608C"/>
    <w:rsid w:val="006B511E"/>
    <w:rsid w:val="006E0BC2"/>
    <w:rsid w:val="006E4A7E"/>
    <w:rsid w:val="00717B09"/>
    <w:rsid w:val="00747946"/>
    <w:rsid w:val="007553DA"/>
    <w:rsid w:val="007B1627"/>
    <w:rsid w:val="007B764B"/>
    <w:rsid w:val="007C1B67"/>
    <w:rsid w:val="007D7F00"/>
    <w:rsid w:val="0084171A"/>
    <w:rsid w:val="008522A7"/>
    <w:rsid w:val="008804D5"/>
    <w:rsid w:val="008C374D"/>
    <w:rsid w:val="008F0150"/>
    <w:rsid w:val="00913C48"/>
    <w:rsid w:val="009412FD"/>
    <w:rsid w:val="009439CE"/>
    <w:rsid w:val="00961AB7"/>
    <w:rsid w:val="00987891"/>
    <w:rsid w:val="009C5932"/>
    <w:rsid w:val="00A210C5"/>
    <w:rsid w:val="00A232BA"/>
    <w:rsid w:val="00A6268A"/>
    <w:rsid w:val="00A71CBB"/>
    <w:rsid w:val="00A84C04"/>
    <w:rsid w:val="00B32B4B"/>
    <w:rsid w:val="00B708FF"/>
    <w:rsid w:val="00B75C38"/>
    <w:rsid w:val="00B8598D"/>
    <w:rsid w:val="00C1406D"/>
    <w:rsid w:val="00CB1094"/>
    <w:rsid w:val="00CC7963"/>
    <w:rsid w:val="00CF5797"/>
    <w:rsid w:val="00D57484"/>
    <w:rsid w:val="00D749EF"/>
    <w:rsid w:val="00D82CE2"/>
    <w:rsid w:val="00DC146F"/>
    <w:rsid w:val="00E15724"/>
    <w:rsid w:val="00E216EA"/>
    <w:rsid w:val="00E36159"/>
    <w:rsid w:val="00E400A4"/>
    <w:rsid w:val="00E5671A"/>
    <w:rsid w:val="00E6558C"/>
    <w:rsid w:val="00E75A55"/>
    <w:rsid w:val="00EC02CC"/>
    <w:rsid w:val="00F55108"/>
    <w:rsid w:val="00F70071"/>
    <w:rsid w:val="00FE635A"/>
    <w:rsid w:val="00FE65B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236E69"/>
  <w15:chartTrackingRefBased/>
  <w15:docId w15:val="{6818C838-A367-4938-BF1E-2514C2472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4A7E"/>
  </w:style>
  <w:style w:type="paragraph" w:styleId="1">
    <w:name w:val="heading 1"/>
    <w:basedOn w:val="a"/>
    <w:next w:val="a"/>
    <w:link w:val="1Char"/>
    <w:uiPriority w:val="9"/>
    <w:qFormat/>
    <w:rsid w:val="006E4A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6E4A7E"/>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Char"/>
    <w:uiPriority w:val="9"/>
    <w:semiHidden/>
    <w:unhideWhenUsed/>
    <w:qFormat/>
    <w:rsid w:val="006E4A7E"/>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Char"/>
    <w:uiPriority w:val="9"/>
    <w:semiHidden/>
    <w:unhideWhenUsed/>
    <w:qFormat/>
    <w:rsid w:val="006E4A7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Char"/>
    <w:uiPriority w:val="9"/>
    <w:semiHidden/>
    <w:unhideWhenUsed/>
    <w:qFormat/>
    <w:rsid w:val="006E4A7E"/>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Char"/>
    <w:uiPriority w:val="9"/>
    <w:semiHidden/>
    <w:unhideWhenUsed/>
    <w:qFormat/>
    <w:rsid w:val="006E4A7E"/>
    <w:pPr>
      <w:keepNext/>
      <w:keepLines/>
      <w:spacing w:before="40" w:after="0"/>
      <w:outlineLvl w:val="5"/>
    </w:pPr>
    <w:rPr>
      <w:rFonts w:asciiTheme="majorHAnsi" w:eastAsiaTheme="majorEastAsia" w:hAnsiTheme="majorHAnsi" w:cstheme="majorBidi"/>
      <w:color w:val="1F3864" w:themeColor="accent1" w:themeShade="80"/>
    </w:rPr>
  </w:style>
  <w:style w:type="paragraph" w:styleId="7">
    <w:name w:val="heading 7"/>
    <w:basedOn w:val="a"/>
    <w:next w:val="a"/>
    <w:link w:val="7Char"/>
    <w:uiPriority w:val="9"/>
    <w:semiHidden/>
    <w:unhideWhenUsed/>
    <w:qFormat/>
    <w:rsid w:val="006E4A7E"/>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Char"/>
    <w:uiPriority w:val="9"/>
    <w:semiHidden/>
    <w:unhideWhenUsed/>
    <w:qFormat/>
    <w:rsid w:val="006E4A7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Char"/>
    <w:uiPriority w:val="9"/>
    <w:semiHidden/>
    <w:unhideWhenUsed/>
    <w:qFormat/>
    <w:rsid w:val="006E4A7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E4A7E"/>
    <w:rPr>
      <w:rFonts w:asciiTheme="majorHAnsi" w:eastAsiaTheme="majorEastAsia" w:hAnsiTheme="majorHAnsi" w:cstheme="majorBidi"/>
      <w:color w:val="2F5496" w:themeColor="accent1" w:themeShade="BF"/>
      <w:sz w:val="32"/>
      <w:szCs w:val="32"/>
    </w:rPr>
  </w:style>
  <w:style w:type="character" w:customStyle="1" w:styleId="2Char">
    <w:name w:val="Επικεφαλίδα 2 Char"/>
    <w:basedOn w:val="a0"/>
    <w:link w:val="2"/>
    <w:uiPriority w:val="9"/>
    <w:rsid w:val="006E4A7E"/>
    <w:rPr>
      <w:rFonts w:asciiTheme="majorHAnsi" w:eastAsiaTheme="majorEastAsia" w:hAnsiTheme="majorHAnsi" w:cstheme="majorBidi"/>
      <w:color w:val="2F5496" w:themeColor="accent1" w:themeShade="BF"/>
      <w:sz w:val="28"/>
      <w:szCs w:val="28"/>
    </w:rPr>
  </w:style>
  <w:style w:type="character" w:customStyle="1" w:styleId="3Char">
    <w:name w:val="Επικεφαλίδα 3 Char"/>
    <w:basedOn w:val="a0"/>
    <w:link w:val="3"/>
    <w:uiPriority w:val="9"/>
    <w:semiHidden/>
    <w:rsid w:val="006E4A7E"/>
    <w:rPr>
      <w:rFonts w:asciiTheme="majorHAnsi" w:eastAsiaTheme="majorEastAsia" w:hAnsiTheme="majorHAnsi" w:cstheme="majorBidi"/>
      <w:color w:val="1F3864" w:themeColor="accent1" w:themeShade="80"/>
      <w:sz w:val="24"/>
      <w:szCs w:val="24"/>
    </w:rPr>
  </w:style>
  <w:style w:type="character" w:customStyle="1" w:styleId="4Char">
    <w:name w:val="Επικεφαλίδα 4 Char"/>
    <w:basedOn w:val="a0"/>
    <w:link w:val="4"/>
    <w:uiPriority w:val="9"/>
    <w:semiHidden/>
    <w:rsid w:val="006E4A7E"/>
    <w:rPr>
      <w:rFonts w:asciiTheme="majorHAnsi" w:eastAsiaTheme="majorEastAsia" w:hAnsiTheme="majorHAnsi" w:cstheme="majorBidi"/>
      <w:i/>
      <w:iCs/>
      <w:color w:val="2F5496" w:themeColor="accent1" w:themeShade="BF"/>
    </w:rPr>
  </w:style>
  <w:style w:type="character" w:customStyle="1" w:styleId="5Char">
    <w:name w:val="Επικεφαλίδα 5 Char"/>
    <w:basedOn w:val="a0"/>
    <w:link w:val="5"/>
    <w:uiPriority w:val="9"/>
    <w:semiHidden/>
    <w:rsid w:val="006E4A7E"/>
    <w:rPr>
      <w:rFonts w:asciiTheme="majorHAnsi" w:eastAsiaTheme="majorEastAsia" w:hAnsiTheme="majorHAnsi" w:cstheme="majorBidi"/>
      <w:color w:val="2F5496" w:themeColor="accent1" w:themeShade="BF"/>
    </w:rPr>
  </w:style>
  <w:style w:type="character" w:customStyle="1" w:styleId="6Char">
    <w:name w:val="Επικεφαλίδα 6 Char"/>
    <w:basedOn w:val="a0"/>
    <w:link w:val="6"/>
    <w:uiPriority w:val="9"/>
    <w:semiHidden/>
    <w:rsid w:val="006E4A7E"/>
    <w:rPr>
      <w:rFonts w:asciiTheme="majorHAnsi" w:eastAsiaTheme="majorEastAsia" w:hAnsiTheme="majorHAnsi" w:cstheme="majorBidi"/>
      <w:color w:val="1F3864" w:themeColor="accent1" w:themeShade="80"/>
    </w:rPr>
  </w:style>
  <w:style w:type="character" w:customStyle="1" w:styleId="7Char">
    <w:name w:val="Επικεφαλίδα 7 Char"/>
    <w:basedOn w:val="a0"/>
    <w:link w:val="7"/>
    <w:uiPriority w:val="9"/>
    <w:semiHidden/>
    <w:rsid w:val="006E4A7E"/>
    <w:rPr>
      <w:rFonts w:asciiTheme="majorHAnsi" w:eastAsiaTheme="majorEastAsia" w:hAnsiTheme="majorHAnsi" w:cstheme="majorBidi"/>
      <w:i/>
      <w:iCs/>
      <w:color w:val="1F3864" w:themeColor="accent1" w:themeShade="80"/>
    </w:rPr>
  </w:style>
  <w:style w:type="character" w:customStyle="1" w:styleId="8Char">
    <w:name w:val="Επικεφαλίδα 8 Char"/>
    <w:basedOn w:val="a0"/>
    <w:link w:val="8"/>
    <w:uiPriority w:val="9"/>
    <w:semiHidden/>
    <w:rsid w:val="006E4A7E"/>
    <w:rPr>
      <w:rFonts w:asciiTheme="majorHAnsi" w:eastAsiaTheme="majorEastAsia" w:hAnsiTheme="majorHAnsi" w:cstheme="majorBidi"/>
      <w:color w:val="262626" w:themeColor="text1" w:themeTint="D9"/>
      <w:sz w:val="21"/>
      <w:szCs w:val="21"/>
    </w:rPr>
  </w:style>
  <w:style w:type="character" w:customStyle="1" w:styleId="9Char">
    <w:name w:val="Επικεφαλίδα 9 Char"/>
    <w:basedOn w:val="a0"/>
    <w:link w:val="9"/>
    <w:uiPriority w:val="9"/>
    <w:semiHidden/>
    <w:rsid w:val="006E4A7E"/>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6E4A7E"/>
    <w:pPr>
      <w:spacing w:after="200" w:line="240" w:lineRule="auto"/>
    </w:pPr>
    <w:rPr>
      <w:i/>
      <w:iCs/>
      <w:color w:val="44546A" w:themeColor="text2"/>
      <w:sz w:val="18"/>
      <w:szCs w:val="18"/>
    </w:rPr>
  </w:style>
  <w:style w:type="paragraph" w:styleId="a4">
    <w:name w:val="Title"/>
    <w:basedOn w:val="a"/>
    <w:next w:val="a"/>
    <w:link w:val="Char"/>
    <w:uiPriority w:val="10"/>
    <w:qFormat/>
    <w:rsid w:val="006E4A7E"/>
    <w:pPr>
      <w:spacing w:after="0" w:line="240" w:lineRule="auto"/>
      <w:contextualSpacing/>
    </w:pPr>
    <w:rPr>
      <w:rFonts w:asciiTheme="majorHAnsi" w:eastAsiaTheme="majorEastAsia" w:hAnsiTheme="majorHAnsi" w:cstheme="majorBidi"/>
      <w:spacing w:val="-10"/>
      <w:sz w:val="56"/>
      <w:szCs w:val="56"/>
    </w:rPr>
  </w:style>
  <w:style w:type="character" w:customStyle="1" w:styleId="Char">
    <w:name w:val="Τίτλος Char"/>
    <w:basedOn w:val="a0"/>
    <w:link w:val="a4"/>
    <w:uiPriority w:val="10"/>
    <w:rsid w:val="006E4A7E"/>
    <w:rPr>
      <w:rFonts w:asciiTheme="majorHAnsi" w:eastAsiaTheme="majorEastAsia" w:hAnsiTheme="majorHAnsi" w:cstheme="majorBidi"/>
      <w:spacing w:val="-10"/>
      <w:sz w:val="56"/>
      <w:szCs w:val="56"/>
    </w:rPr>
  </w:style>
  <w:style w:type="paragraph" w:styleId="a5">
    <w:name w:val="Subtitle"/>
    <w:basedOn w:val="a"/>
    <w:next w:val="a"/>
    <w:link w:val="Char0"/>
    <w:uiPriority w:val="11"/>
    <w:qFormat/>
    <w:rsid w:val="006E4A7E"/>
    <w:pPr>
      <w:numPr>
        <w:ilvl w:val="1"/>
      </w:numPr>
    </w:pPr>
    <w:rPr>
      <w:color w:val="5A5A5A" w:themeColor="text1" w:themeTint="A5"/>
      <w:spacing w:val="15"/>
    </w:rPr>
  </w:style>
  <w:style w:type="character" w:customStyle="1" w:styleId="Char0">
    <w:name w:val="Υπότιτλος Char"/>
    <w:basedOn w:val="a0"/>
    <w:link w:val="a5"/>
    <w:uiPriority w:val="11"/>
    <w:rsid w:val="006E4A7E"/>
    <w:rPr>
      <w:color w:val="5A5A5A" w:themeColor="text1" w:themeTint="A5"/>
      <w:spacing w:val="15"/>
    </w:rPr>
  </w:style>
  <w:style w:type="character" w:styleId="a6">
    <w:name w:val="Strong"/>
    <w:basedOn w:val="a0"/>
    <w:uiPriority w:val="22"/>
    <w:qFormat/>
    <w:rsid w:val="006E4A7E"/>
    <w:rPr>
      <w:b/>
      <w:bCs/>
      <w:color w:val="auto"/>
    </w:rPr>
  </w:style>
  <w:style w:type="character" w:styleId="a7">
    <w:name w:val="Emphasis"/>
    <w:basedOn w:val="a0"/>
    <w:uiPriority w:val="20"/>
    <w:qFormat/>
    <w:rsid w:val="006E4A7E"/>
    <w:rPr>
      <w:i/>
      <w:iCs/>
      <w:color w:val="auto"/>
    </w:rPr>
  </w:style>
  <w:style w:type="paragraph" w:styleId="a8">
    <w:name w:val="No Spacing"/>
    <w:link w:val="Char1"/>
    <w:uiPriority w:val="1"/>
    <w:qFormat/>
    <w:rsid w:val="006E4A7E"/>
    <w:pPr>
      <w:spacing w:after="0" w:line="240" w:lineRule="auto"/>
    </w:pPr>
  </w:style>
  <w:style w:type="paragraph" w:styleId="a9">
    <w:name w:val="Quote"/>
    <w:basedOn w:val="a"/>
    <w:next w:val="a"/>
    <w:link w:val="Char2"/>
    <w:uiPriority w:val="29"/>
    <w:qFormat/>
    <w:rsid w:val="006E4A7E"/>
    <w:pPr>
      <w:spacing w:before="200"/>
      <w:ind w:left="864" w:right="864"/>
    </w:pPr>
    <w:rPr>
      <w:i/>
      <w:iCs/>
      <w:color w:val="404040" w:themeColor="text1" w:themeTint="BF"/>
    </w:rPr>
  </w:style>
  <w:style w:type="character" w:customStyle="1" w:styleId="Char2">
    <w:name w:val="Απόσπασμα Char"/>
    <w:basedOn w:val="a0"/>
    <w:link w:val="a9"/>
    <w:uiPriority w:val="29"/>
    <w:rsid w:val="006E4A7E"/>
    <w:rPr>
      <w:i/>
      <w:iCs/>
      <w:color w:val="404040" w:themeColor="text1" w:themeTint="BF"/>
    </w:rPr>
  </w:style>
  <w:style w:type="paragraph" w:styleId="aa">
    <w:name w:val="Intense Quote"/>
    <w:basedOn w:val="a"/>
    <w:next w:val="a"/>
    <w:link w:val="Char3"/>
    <w:uiPriority w:val="30"/>
    <w:qFormat/>
    <w:rsid w:val="006E4A7E"/>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har3">
    <w:name w:val="Έντονο απόσπ. Char"/>
    <w:basedOn w:val="a0"/>
    <w:link w:val="aa"/>
    <w:uiPriority w:val="30"/>
    <w:rsid w:val="006E4A7E"/>
    <w:rPr>
      <w:i/>
      <w:iCs/>
      <w:color w:val="4472C4" w:themeColor="accent1"/>
    </w:rPr>
  </w:style>
  <w:style w:type="character" w:styleId="ab">
    <w:name w:val="Subtle Emphasis"/>
    <w:basedOn w:val="a0"/>
    <w:uiPriority w:val="19"/>
    <w:qFormat/>
    <w:rsid w:val="006E4A7E"/>
    <w:rPr>
      <w:i/>
      <w:iCs/>
      <w:color w:val="404040" w:themeColor="text1" w:themeTint="BF"/>
    </w:rPr>
  </w:style>
  <w:style w:type="character" w:styleId="ac">
    <w:name w:val="Intense Emphasis"/>
    <w:basedOn w:val="a0"/>
    <w:uiPriority w:val="21"/>
    <w:qFormat/>
    <w:rsid w:val="006E4A7E"/>
    <w:rPr>
      <w:i/>
      <w:iCs/>
      <w:color w:val="4472C4" w:themeColor="accent1"/>
    </w:rPr>
  </w:style>
  <w:style w:type="character" w:styleId="ad">
    <w:name w:val="Subtle Reference"/>
    <w:basedOn w:val="a0"/>
    <w:uiPriority w:val="31"/>
    <w:qFormat/>
    <w:rsid w:val="006E4A7E"/>
    <w:rPr>
      <w:smallCaps/>
      <w:color w:val="404040" w:themeColor="text1" w:themeTint="BF"/>
    </w:rPr>
  </w:style>
  <w:style w:type="character" w:styleId="ae">
    <w:name w:val="Intense Reference"/>
    <w:basedOn w:val="a0"/>
    <w:uiPriority w:val="32"/>
    <w:qFormat/>
    <w:rsid w:val="006E4A7E"/>
    <w:rPr>
      <w:b/>
      <w:bCs/>
      <w:smallCaps/>
      <w:color w:val="4472C4" w:themeColor="accent1"/>
      <w:spacing w:val="5"/>
    </w:rPr>
  </w:style>
  <w:style w:type="character" w:styleId="af">
    <w:name w:val="Book Title"/>
    <w:basedOn w:val="a0"/>
    <w:uiPriority w:val="33"/>
    <w:qFormat/>
    <w:rsid w:val="006E4A7E"/>
    <w:rPr>
      <w:b/>
      <w:bCs/>
      <w:i/>
      <w:iCs/>
      <w:spacing w:val="5"/>
    </w:rPr>
  </w:style>
  <w:style w:type="paragraph" w:styleId="af0">
    <w:name w:val="TOC Heading"/>
    <w:basedOn w:val="1"/>
    <w:next w:val="a"/>
    <w:uiPriority w:val="39"/>
    <w:unhideWhenUsed/>
    <w:qFormat/>
    <w:rsid w:val="006E4A7E"/>
    <w:pPr>
      <w:outlineLvl w:val="9"/>
    </w:pPr>
  </w:style>
  <w:style w:type="character" w:customStyle="1" w:styleId="Char1">
    <w:name w:val="Χωρίς διάστιχο Char"/>
    <w:basedOn w:val="a0"/>
    <w:link w:val="a8"/>
    <w:uiPriority w:val="1"/>
    <w:rsid w:val="006E4A7E"/>
  </w:style>
  <w:style w:type="table" w:styleId="af1">
    <w:name w:val="Table Grid"/>
    <w:basedOn w:val="a1"/>
    <w:uiPriority w:val="39"/>
    <w:rsid w:val="00880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Plain Table 1"/>
    <w:basedOn w:val="a1"/>
    <w:uiPriority w:val="41"/>
    <w:rsid w:val="008804D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Char4"/>
    <w:uiPriority w:val="99"/>
    <w:semiHidden/>
    <w:unhideWhenUsed/>
    <w:rsid w:val="000D2B06"/>
    <w:pPr>
      <w:spacing w:after="0" w:line="240" w:lineRule="auto"/>
    </w:pPr>
    <w:rPr>
      <w:rFonts w:ascii="Segoe UI" w:hAnsi="Segoe UI" w:cs="Segoe UI"/>
      <w:sz w:val="18"/>
      <w:szCs w:val="18"/>
    </w:rPr>
  </w:style>
  <w:style w:type="character" w:customStyle="1" w:styleId="Char4">
    <w:name w:val="Κείμενο πλαισίου Char"/>
    <w:basedOn w:val="a0"/>
    <w:link w:val="af2"/>
    <w:uiPriority w:val="99"/>
    <w:semiHidden/>
    <w:rsid w:val="000D2B06"/>
    <w:rPr>
      <w:rFonts w:ascii="Segoe UI" w:hAnsi="Segoe UI" w:cs="Segoe UI"/>
      <w:sz w:val="18"/>
      <w:szCs w:val="18"/>
    </w:rPr>
  </w:style>
  <w:style w:type="paragraph" w:styleId="af3">
    <w:name w:val="header"/>
    <w:basedOn w:val="a"/>
    <w:link w:val="Char5"/>
    <w:uiPriority w:val="99"/>
    <w:unhideWhenUsed/>
    <w:rsid w:val="00987891"/>
    <w:pPr>
      <w:tabs>
        <w:tab w:val="center" w:pos="4153"/>
        <w:tab w:val="right" w:pos="8306"/>
      </w:tabs>
      <w:spacing w:after="0" w:line="240" w:lineRule="auto"/>
    </w:pPr>
  </w:style>
  <w:style w:type="character" w:customStyle="1" w:styleId="Char5">
    <w:name w:val="Κεφαλίδα Char"/>
    <w:basedOn w:val="a0"/>
    <w:link w:val="af3"/>
    <w:uiPriority w:val="99"/>
    <w:rsid w:val="00987891"/>
  </w:style>
  <w:style w:type="paragraph" w:styleId="af4">
    <w:name w:val="footer"/>
    <w:basedOn w:val="a"/>
    <w:link w:val="Char6"/>
    <w:uiPriority w:val="99"/>
    <w:unhideWhenUsed/>
    <w:rsid w:val="00987891"/>
    <w:pPr>
      <w:tabs>
        <w:tab w:val="center" w:pos="4153"/>
        <w:tab w:val="right" w:pos="8306"/>
      </w:tabs>
      <w:spacing w:after="0" w:line="240" w:lineRule="auto"/>
    </w:pPr>
  </w:style>
  <w:style w:type="character" w:customStyle="1" w:styleId="Char6">
    <w:name w:val="Υποσέλιδο Char"/>
    <w:basedOn w:val="a0"/>
    <w:link w:val="af4"/>
    <w:uiPriority w:val="99"/>
    <w:rsid w:val="00987891"/>
  </w:style>
  <w:style w:type="character" w:styleId="af5">
    <w:name w:val="line number"/>
    <w:basedOn w:val="a0"/>
    <w:uiPriority w:val="99"/>
    <w:semiHidden/>
    <w:unhideWhenUsed/>
    <w:rsid w:val="00A71CBB"/>
  </w:style>
  <w:style w:type="paragraph" w:styleId="11">
    <w:name w:val="toc 1"/>
    <w:basedOn w:val="a"/>
    <w:next w:val="a"/>
    <w:autoRedefine/>
    <w:uiPriority w:val="39"/>
    <w:unhideWhenUsed/>
    <w:rsid w:val="008C374D"/>
    <w:pPr>
      <w:spacing w:after="100"/>
    </w:pPr>
  </w:style>
  <w:style w:type="paragraph" w:styleId="20">
    <w:name w:val="toc 2"/>
    <w:basedOn w:val="a"/>
    <w:next w:val="a"/>
    <w:autoRedefine/>
    <w:uiPriority w:val="39"/>
    <w:unhideWhenUsed/>
    <w:rsid w:val="008C374D"/>
    <w:pPr>
      <w:spacing w:after="100"/>
      <w:ind w:left="220"/>
    </w:pPr>
  </w:style>
  <w:style w:type="character" w:styleId="-">
    <w:name w:val="Hyperlink"/>
    <w:basedOn w:val="a0"/>
    <w:uiPriority w:val="99"/>
    <w:unhideWhenUsed/>
    <w:rsid w:val="008C37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40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18" Type="http://schemas.openxmlformats.org/officeDocument/2006/relationships/header" Target="header8.xml"/><Relationship Id="rId26" Type="http://schemas.microsoft.com/office/2007/relationships/diagramDrawing" Target="diagrams/drawing1.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footer" Target="footer3.xml"/><Relationship Id="rId25"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image" Target="media/image1.gif"/><Relationship Id="rId23" Type="http://schemas.openxmlformats.org/officeDocument/2006/relationships/diagramLayout" Target="diagrams/layout1.xml"/><Relationship Id="rId28" Type="http://schemas.openxmlformats.org/officeDocument/2006/relationships/footer" Target="footer6.xml"/><Relationship Id="rId10" Type="http://schemas.openxmlformats.org/officeDocument/2006/relationships/header" Target="header4.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 Id="rId22" Type="http://schemas.openxmlformats.org/officeDocument/2006/relationships/diagramData" Target="diagrams/data1.xml"/><Relationship Id="rId27" Type="http://schemas.openxmlformats.org/officeDocument/2006/relationships/header" Target="header10.xml"/><Relationship Id="rId30" Type="http://schemas.microsoft.com/office/2011/relationships/people" Target="people.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C78818-C451-4E05-884B-C0C9B19F79CD}" type="doc">
      <dgm:prSet loTypeId="urn:microsoft.com/office/officeart/2009/3/layout/HorizontalOrganizationChart" loCatId="hierarchy" qsTypeId="urn:microsoft.com/office/officeart/2005/8/quickstyle/simple4" qsCatId="simple" csTypeId="urn:microsoft.com/office/officeart/2005/8/colors/accent3_2" csCatId="accent3" phldr="1"/>
      <dgm:spPr/>
      <dgm:t>
        <a:bodyPr/>
        <a:lstStyle/>
        <a:p>
          <a:endParaRPr lang="el-GR"/>
        </a:p>
      </dgm:t>
    </dgm:pt>
    <dgm:pt modelId="{AAE8A4CA-F2C0-46A7-91CF-136A17281023}">
      <dgm:prSet phldrT="[Κείμενο]"/>
      <dgm:spPr/>
      <dgm:t>
        <a:bodyPr/>
        <a:lstStyle/>
        <a:p>
          <a:r>
            <a:rPr lang="el-GR"/>
            <a:t>Μαίρη</a:t>
          </a:r>
        </a:p>
      </dgm:t>
    </dgm:pt>
    <dgm:pt modelId="{F3E28CDF-042E-459D-8755-46922236D3EC}" type="parTrans" cxnId="{BF34D2E6-CF47-44C8-9594-81C7CB89DED1}">
      <dgm:prSet/>
      <dgm:spPr/>
      <dgm:t>
        <a:bodyPr/>
        <a:lstStyle/>
        <a:p>
          <a:endParaRPr lang="el-GR"/>
        </a:p>
      </dgm:t>
    </dgm:pt>
    <dgm:pt modelId="{7DB64B51-0045-494E-B0FC-C9311B273107}" type="sibTrans" cxnId="{BF34D2E6-CF47-44C8-9594-81C7CB89DED1}">
      <dgm:prSet/>
      <dgm:spPr/>
      <dgm:t>
        <a:bodyPr/>
        <a:lstStyle/>
        <a:p>
          <a:endParaRPr lang="el-GR"/>
        </a:p>
      </dgm:t>
    </dgm:pt>
    <dgm:pt modelId="{02DAC2B1-4FEE-455A-A841-12837CCD3DB9}" type="asst">
      <dgm:prSet phldrT="[Κείμενο]"/>
      <dgm:spPr/>
      <dgm:t>
        <a:bodyPr/>
        <a:lstStyle/>
        <a:p>
          <a:r>
            <a:rPr lang="el-GR"/>
            <a:t>Αναστασία</a:t>
          </a:r>
        </a:p>
      </dgm:t>
    </dgm:pt>
    <dgm:pt modelId="{26BA5166-CCAD-467E-AFEC-777A9ABBCB20}" type="parTrans" cxnId="{951F8A09-A75A-415B-BCFA-3B5B5150BCFA}">
      <dgm:prSet/>
      <dgm:spPr/>
      <dgm:t>
        <a:bodyPr/>
        <a:lstStyle/>
        <a:p>
          <a:endParaRPr lang="el-GR"/>
        </a:p>
      </dgm:t>
    </dgm:pt>
    <dgm:pt modelId="{5B9C412B-234C-4C56-8804-A69CF2AD1CE4}" type="sibTrans" cxnId="{951F8A09-A75A-415B-BCFA-3B5B5150BCFA}">
      <dgm:prSet/>
      <dgm:spPr/>
      <dgm:t>
        <a:bodyPr/>
        <a:lstStyle/>
        <a:p>
          <a:endParaRPr lang="el-GR"/>
        </a:p>
      </dgm:t>
    </dgm:pt>
    <dgm:pt modelId="{86BB5B43-9C8D-4B0C-AF92-294D2F0B0238}">
      <dgm:prSet phldrT="[Κείμενο]"/>
      <dgm:spPr/>
      <dgm:t>
        <a:bodyPr/>
        <a:lstStyle/>
        <a:p>
          <a:r>
            <a:rPr lang="el-GR"/>
            <a:t>Μαρία</a:t>
          </a:r>
        </a:p>
      </dgm:t>
    </dgm:pt>
    <dgm:pt modelId="{0240B3D5-57CC-4851-A437-255A1DE97A5B}" type="parTrans" cxnId="{C7F464E6-A7FE-4F5D-8A19-EC52C564F041}">
      <dgm:prSet/>
      <dgm:spPr/>
      <dgm:t>
        <a:bodyPr/>
        <a:lstStyle/>
        <a:p>
          <a:endParaRPr lang="el-GR"/>
        </a:p>
      </dgm:t>
    </dgm:pt>
    <dgm:pt modelId="{EFD8231C-F1C6-462F-888D-A29B6E3797D1}" type="sibTrans" cxnId="{C7F464E6-A7FE-4F5D-8A19-EC52C564F041}">
      <dgm:prSet/>
      <dgm:spPr/>
      <dgm:t>
        <a:bodyPr/>
        <a:lstStyle/>
        <a:p>
          <a:endParaRPr lang="el-GR"/>
        </a:p>
      </dgm:t>
    </dgm:pt>
    <dgm:pt modelId="{A9EE7E3B-2DF0-4D95-84DC-85741EE10EA8}">
      <dgm:prSet phldrT="[Κείμενο]"/>
      <dgm:spPr/>
      <dgm:t>
        <a:bodyPr/>
        <a:lstStyle/>
        <a:p>
          <a:r>
            <a:rPr lang="el-GR"/>
            <a:t>Γιώργος</a:t>
          </a:r>
        </a:p>
      </dgm:t>
    </dgm:pt>
    <dgm:pt modelId="{62489B07-209E-4D05-8ADC-2FB6D448234E}" type="parTrans" cxnId="{AA995306-4BB3-44A4-9C0D-554C8EE1DEF3}">
      <dgm:prSet/>
      <dgm:spPr/>
      <dgm:t>
        <a:bodyPr/>
        <a:lstStyle/>
        <a:p>
          <a:endParaRPr lang="el-GR"/>
        </a:p>
      </dgm:t>
    </dgm:pt>
    <dgm:pt modelId="{76FDD174-BF68-45B1-86B8-9E223FF8A08F}" type="sibTrans" cxnId="{AA995306-4BB3-44A4-9C0D-554C8EE1DEF3}">
      <dgm:prSet/>
      <dgm:spPr/>
      <dgm:t>
        <a:bodyPr/>
        <a:lstStyle/>
        <a:p>
          <a:endParaRPr lang="el-GR"/>
        </a:p>
      </dgm:t>
    </dgm:pt>
    <dgm:pt modelId="{56B4D638-0C6F-4CF7-AEA3-73A6FDDE0F11}">
      <dgm:prSet phldrT="[Κείμενο]"/>
      <dgm:spPr/>
      <dgm:t>
        <a:bodyPr/>
        <a:lstStyle/>
        <a:p>
          <a:r>
            <a:rPr lang="el-GR"/>
            <a:t>Αφροδίτη</a:t>
          </a:r>
        </a:p>
      </dgm:t>
    </dgm:pt>
    <dgm:pt modelId="{9160C762-1564-4D9A-833A-A9265A863C39}" type="parTrans" cxnId="{08202576-A7A6-4D80-87FA-96244CB17E49}">
      <dgm:prSet/>
      <dgm:spPr/>
      <dgm:t>
        <a:bodyPr/>
        <a:lstStyle/>
        <a:p>
          <a:endParaRPr lang="el-GR"/>
        </a:p>
      </dgm:t>
    </dgm:pt>
    <dgm:pt modelId="{996F7449-6CA8-4AB0-BD2F-29E5A7D23E79}" type="sibTrans" cxnId="{08202576-A7A6-4D80-87FA-96244CB17E49}">
      <dgm:prSet/>
      <dgm:spPr/>
      <dgm:t>
        <a:bodyPr/>
        <a:lstStyle/>
        <a:p>
          <a:endParaRPr lang="el-GR"/>
        </a:p>
      </dgm:t>
    </dgm:pt>
    <dgm:pt modelId="{CB40B8F5-E375-41CC-A8B3-686440503336}">
      <dgm:prSet/>
      <dgm:spPr/>
      <dgm:t>
        <a:bodyPr/>
        <a:lstStyle/>
        <a:p>
          <a:r>
            <a:rPr lang="el-GR"/>
            <a:t>Στάθης</a:t>
          </a:r>
        </a:p>
      </dgm:t>
    </dgm:pt>
    <dgm:pt modelId="{EAE97E31-5675-405C-9F99-72A2102C2235}" type="parTrans" cxnId="{D8661A35-10EC-420D-A51E-3926823A4326}">
      <dgm:prSet/>
      <dgm:spPr/>
      <dgm:t>
        <a:bodyPr/>
        <a:lstStyle/>
        <a:p>
          <a:endParaRPr lang="el-GR"/>
        </a:p>
      </dgm:t>
    </dgm:pt>
    <dgm:pt modelId="{695C8EAE-C33A-4DB8-ABF6-579CCC3F296D}" type="sibTrans" cxnId="{D8661A35-10EC-420D-A51E-3926823A4326}">
      <dgm:prSet/>
      <dgm:spPr/>
      <dgm:t>
        <a:bodyPr/>
        <a:lstStyle/>
        <a:p>
          <a:endParaRPr lang="el-GR"/>
        </a:p>
      </dgm:t>
    </dgm:pt>
    <dgm:pt modelId="{7AD4E095-4FAA-4115-A35B-1416E022B951}" type="asst">
      <dgm:prSet/>
      <dgm:spPr/>
      <dgm:t>
        <a:bodyPr/>
        <a:lstStyle/>
        <a:p>
          <a:r>
            <a:rPr lang="el-GR"/>
            <a:t>Ηλίας</a:t>
          </a:r>
        </a:p>
      </dgm:t>
    </dgm:pt>
    <dgm:pt modelId="{E039266E-12B3-47C6-A646-957D93349A21}" type="parTrans" cxnId="{483D5D4C-7215-4688-9039-A84C65DB960E}">
      <dgm:prSet/>
      <dgm:spPr/>
      <dgm:t>
        <a:bodyPr/>
        <a:lstStyle/>
        <a:p>
          <a:endParaRPr lang="el-GR"/>
        </a:p>
      </dgm:t>
    </dgm:pt>
    <dgm:pt modelId="{AEBCD397-5E98-4614-9607-2B8AAFA19CF3}" type="sibTrans" cxnId="{483D5D4C-7215-4688-9039-A84C65DB960E}">
      <dgm:prSet/>
      <dgm:spPr/>
      <dgm:t>
        <a:bodyPr/>
        <a:lstStyle/>
        <a:p>
          <a:endParaRPr lang="el-GR"/>
        </a:p>
      </dgm:t>
    </dgm:pt>
    <dgm:pt modelId="{7C454486-0D81-4639-85FE-7D7803B79C3A}">
      <dgm:prSet/>
      <dgm:spPr/>
      <dgm:t>
        <a:bodyPr/>
        <a:lstStyle/>
        <a:p>
          <a:r>
            <a:rPr lang="el-GR"/>
            <a:t>Γεωργια</a:t>
          </a:r>
        </a:p>
      </dgm:t>
    </dgm:pt>
    <dgm:pt modelId="{0F65CBE2-B2B8-42C4-B946-55C9CB0A7605}" type="parTrans" cxnId="{B5758C3E-5B2E-4D6E-88E9-6CB1D0535F08}">
      <dgm:prSet/>
      <dgm:spPr/>
      <dgm:t>
        <a:bodyPr/>
        <a:lstStyle/>
        <a:p>
          <a:endParaRPr lang="el-GR"/>
        </a:p>
      </dgm:t>
    </dgm:pt>
    <dgm:pt modelId="{FE7253CF-8F1C-4F71-9F3B-0177CED984BE}" type="sibTrans" cxnId="{B5758C3E-5B2E-4D6E-88E9-6CB1D0535F08}">
      <dgm:prSet/>
      <dgm:spPr/>
      <dgm:t>
        <a:bodyPr/>
        <a:lstStyle/>
        <a:p>
          <a:endParaRPr lang="el-GR"/>
        </a:p>
      </dgm:t>
    </dgm:pt>
    <dgm:pt modelId="{82E8F646-84BD-479E-A25D-045CA6D113FD}" type="pres">
      <dgm:prSet presAssocID="{17C78818-C451-4E05-884B-C0C9B19F79CD}" presName="hierChild1" presStyleCnt="0">
        <dgm:presLayoutVars>
          <dgm:orgChart val="1"/>
          <dgm:chPref val="1"/>
          <dgm:dir/>
          <dgm:animOne val="branch"/>
          <dgm:animLvl val="lvl"/>
          <dgm:resizeHandles/>
        </dgm:presLayoutVars>
      </dgm:prSet>
      <dgm:spPr/>
    </dgm:pt>
    <dgm:pt modelId="{C1FDF089-E445-4638-A84F-5670A26510C8}" type="pres">
      <dgm:prSet presAssocID="{AAE8A4CA-F2C0-46A7-91CF-136A17281023}" presName="hierRoot1" presStyleCnt="0">
        <dgm:presLayoutVars>
          <dgm:hierBranch val="init"/>
        </dgm:presLayoutVars>
      </dgm:prSet>
      <dgm:spPr/>
    </dgm:pt>
    <dgm:pt modelId="{39154ABF-0C2C-4682-8C15-D34850B44B04}" type="pres">
      <dgm:prSet presAssocID="{AAE8A4CA-F2C0-46A7-91CF-136A17281023}" presName="rootComposite1" presStyleCnt="0"/>
      <dgm:spPr/>
    </dgm:pt>
    <dgm:pt modelId="{FF34A9D6-E795-40BB-AB69-67F3C1726012}" type="pres">
      <dgm:prSet presAssocID="{AAE8A4CA-F2C0-46A7-91CF-136A17281023}" presName="rootText1" presStyleLbl="node0" presStyleIdx="0" presStyleCnt="2" custLinFactNeighborX="-135" custLinFactNeighborY="-66439">
        <dgm:presLayoutVars>
          <dgm:chPref val="3"/>
        </dgm:presLayoutVars>
      </dgm:prSet>
      <dgm:spPr/>
    </dgm:pt>
    <dgm:pt modelId="{CF056599-D47D-4A94-91B5-65FAF04AEC9D}" type="pres">
      <dgm:prSet presAssocID="{AAE8A4CA-F2C0-46A7-91CF-136A17281023}" presName="rootConnector1" presStyleLbl="node1" presStyleIdx="0" presStyleCnt="0"/>
      <dgm:spPr/>
    </dgm:pt>
    <dgm:pt modelId="{09B5A71F-B4D3-4877-8BB3-4901C77A2FA1}" type="pres">
      <dgm:prSet presAssocID="{AAE8A4CA-F2C0-46A7-91CF-136A17281023}" presName="hierChild2" presStyleCnt="0"/>
      <dgm:spPr/>
    </dgm:pt>
    <dgm:pt modelId="{156CDC80-C5B7-48DA-A2D7-756BE82F1C5F}" type="pres">
      <dgm:prSet presAssocID="{0240B3D5-57CC-4851-A437-255A1DE97A5B}" presName="Name64" presStyleLbl="parChTrans1D2" presStyleIdx="0" presStyleCnt="6"/>
      <dgm:spPr/>
    </dgm:pt>
    <dgm:pt modelId="{93E05131-AEC4-4106-9752-DDA3215991D4}" type="pres">
      <dgm:prSet presAssocID="{86BB5B43-9C8D-4B0C-AF92-294D2F0B0238}" presName="hierRoot2" presStyleCnt="0">
        <dgm:presLayoutVars>
          <dgm:hierBranch val="init"/>
        </dgm:presLayoutVars>
      </dgm:prSet>
      <dgm:spPr/>
    </dgm:pt>
    <dgm:pt modelId="{AAC65D4D-643E-4C21-8EDD-A25BCDB2C8BF}" type="pres">
      <dgm:prSet presAssocID="{86BB5B43-9C8D-4B0C-AF92-294D2F0B0238}" presName="rootComposite" presStyleCnt="0"/>
      <dgm:spPr/>
    </dgm:pt>
    <dgm:pt modelId="{E401FF9C-D70A-437B-8197-5087F2851AF9}" type="pres">
      <dgm:prSet presAssocID="{86BB5B43-9C8D-4B0C-AF92-294D2F0B0238}" presName="rootText" presStyleLbl="node2" presStyleIdx="0" presStyleCnt="4">
        <dgm:presLayoutVars>
          <dgm:chPref val="3"/>
        </dgm:presLayoutVars>
      </dgm:prSet>
      <dgm:spPr/>
    </dgm:pt>
    <dgm:pt modelId="{302E519A-399B-42B2-935D-5CA620DCB25B}" type="pres">
      <dgm:prSet presAssocID="{86BB5B43-9C8D-4B0C-AF92-294D2F0B0238}" presName="rootConnector" presStyleLbl="node2" presStyleIdx="0" presStyleCnt="4"/>
      <dgm:spPr/>
    </dgm:pt>
    <dgm:pt modelId="{CBDD1EEE-A9D2-42DA-B01D-D291294BCCCF}" type="pres">
      <dgm:prSet presAssocID="{86BB5B43-9C8D-4B0C-AF92-294D2F0B0238}" presName="hierChild4" presStyleCnt="0"/>
      <dgm:spPr/>
    </dgm:pt>
    <dgm:pt modelId="{86B638FC-FAE9-4C2B-9079-F9FD9F57CC07}" type="pres">
      <dgm:prSet presAssocID="{86BB5B43-9C8D-4B0C-AF92-294D2F0B0238}" presName="hierChild5" presStyleCnt="0"/>
      <dgm:spPr/>
    </dgm:pt>
    <dgm:pt modelId="{B3D7AF42-5347-4056-AE5A-DD3038CF92B1}" type="pres">
      <dgm:prSet presAssocID="{EAE97E31-5675-405C-9F99-72A2102C2235}" presName="Name64" presStyleLbl="parChTrans1D2" presStyleIdx="1" presStyleCnt="6"/>
      <dgm:spPr/>
    </dgm:pt>
    <dgm:pt modelId="{1BBFFB29-6FEA-41E8-B1BB-EAE8A39A627C}" type="pres">
      <dgm:prSet presAssocID="{CB40B8F5-E375-41CC-A8B3-686440503336}" presName="hierRoot2" presStyleCnt="0">
        <dgm:presLayoutVars>
          <dgm:hierBranch val="init"/>
        </dgm:presLayoutVars>
      </dgm:prSet>
      <dgm:spPr/>
    </dgm:pt>
    <dgm:pt modelId="{7854906A-1592-4940-BC92-8FAEFF4D764D}" type="pres">
      <dgm:prSet presAssocID="{CB40B8F5-E375-41CC-A8B3-686440503336}" presName="rootComposite" presStyleCnt="0"/>
      <dgm:spPr/>
    </dgm:pt>
    <dgm:pt modelId="{62483B13-DF70-415A-8E18-327A0AACCAFC}" type="pres">
      <dgm:prSet presAssocID="{CB40B8F5-E375-41CC-A8B3-686440503336}" presName="rootText" presStyleLbl="node2" presStyleIdx="1" presStyleCnt="4">
        <dgm:presLayoutVars>
          <dgm:chPref val="3"/>
        </dgm:presLayoutVars>
      </dgm:prSet>
      <dgm:spPr/>
    </dgm:pt>
    <dgm:pt modelId="{1C96CEEB-A0A1-48FB-9E4A-65D5BEABB006}" type="pres">
      <dgm:prSet presAssocID="{CB40B8F5-E375-41CC-A8B3-686440503336}" presName="rootConnector" presStyleLbl="node2" presStyleIdx="1" presStyleCnt="4"/>
      <dgm:spPr/>
    </dgm:pt>
    <dgm:pt modelId="{FEC79107-437D-4BC3-84C7-F8ABCC1F68DF}" type="pres">
      <dgm:prSet presAssocID="{CB40B8F5-E375-41CC-A8B3-686440503336}" presName="hierChild4" presStyleCnt="0"/>
      <dgm:spPr/>
    </dgm:pt>
    <dgm:pt modelId="{7534B91F-EB22-43EB-A690-05671CD14EAF}" type="pres">
      <dgm:prSet presAssocID="{CB40B8F5-E375-41CC-A8B3-686440503336}" presName="hierChild5" presStyleCnt="0"/>
      <dgm:spPr/>
    </dgm:pt>
    <dgm:pt modelId="{68786395-6E6C-4CDD-898C-FCA64CABB6B9}" type="pres">
      <dgm:prSet presAssocID="{62489B07-209E-4D05-8ADC-2FB6D448234E}" presName="Name64" presStyleLbl="parChTrans1D2" presStyleIdx="2" presStyleCnt="6"/>
      <dgm:spPr/>
    </dgm:pt>
    <dgm:pt modelId="{9D1C2AAC-0723-4068-864D-C4F0A14EC465}" type="pres">
      <dgm:prSet presAssocID="{A9EE7E3B-2DF0-4D95-84DC-85741EE10EA8}" presName="hierRoot2" presStyleCnt="0">
        <dgm:presLayoutVars>
          <dgm:hierBranch val="init"/>
        </dgm:presLayoutVars>
      </dgm:prSet>
      <dgm:spPr/>
    </dgm:pt>
    <dgm:pt modelId="{8AF9F796-E0BD-405C-AC79-2FCE58A9B691}" type="pres">
      <dgm:prSet presAssocID="{A9EE7E3B-2DF0-4D95-84DC-85741EE10EA8}" presName="rootComposite" presStyleCnt="0"/>
      <dgm:spPr/>
    </dgm:pt>
    <dgm:pt modelId="{CD783A48-F5BC-479E-A724-A0A31D91DA7C}" type="pres">
      <dgm:prSet presAssocID="{A9EE7E3B-2DF0-4D95-84DC-85741EE10EA8}" presName="rootText" presStyleLbl="node2" presStyleIdx="2" presStyleCnt="4">
        <dgm:presLayoutVars>
          <dgm:chPref val="3"/>
        </dgm:presLayoutVars>
      </dgm:prSet>
      <dgm:spPr/>
    </dgm:pt>
    <dgm:pt modelId="{E5C59789-9F8F-4984-9BB8-1464E3C135A4}" type="pres">
      <dgm:prSet presAssocID="{A9EE7E3B-2DF0-4D95-84DC-85741EE10EA8}" presName="rootConnector" presStyleLbl="node2" presStyleIdx="2" presStyleCnt="4"/>
      <dgm:spPr/>
    </dgm:pt>
    <dgm:pt modelId="{669DDA8F-D2C6-4797-885B-3FA196DEACA5}" type="pres">
      <dgm:prSet presAssocID="{A9EE7E3B-2DF0-4D95-84DC-85741EE10EA8}" presName="hierChild4" presStyleCnt="0"/>
      <dgm:spPr/>
    </dgm:pt>
    <dgm:pt modelId="{737F0D2E-40A6-449A-BEF5-0CFC3280B03E}" type="pres">
      <dgm:prSet presAssocID="{A9EE7E3B-2DF0-4D95-84DC-85741EE10EA8}" presName="hierChild5" presStyleCnt="0"/>
      <dgm:spPr/>
    </dgm:pt>
    <dgm:pt modelId="{6951ACF8-E037-4C63-A443-577714E7FFE7}" type="pres">
      <dgm:prSet presAssocID="{9160C762-1564-4D9A-833A-A9265A863C39}" presName="Name64" presStyleLbl="parChTrans1D2" presStyleIdx="3" presStyleCnt="6"/>
      <dgm:spPr/>
    </dgm:pt>
    <dgm:pt modelId="{49ADDC40-6FA5-4E7A-9396-31BBE127A6F8}" type="pres">
      <dgm:prSet presAssocID="{56B4D638-0C6F-4CF7-AEA3-73A6FDDE0F11}" presName="hierRoot2" presStyleCnt="0">
        <dgm:presLayoutVars>
          <dgm:hierBranch val="init"/>
        </dgm:presLayoutVars>
      </dgm:prSet>
      <dgm:spPr/>
    </dgm:pt>
    <dgm:pt modelId="{CD59B92E-CB1F-47C7-A192-261C64F59E17}" type="pres">
      <dgm:prSet presAssocID="{56B4D638-0C6F-4CF7-AEA3-73A6FDDE0F11}" presName="rootComposite" presStyleCnt="0"/>
      <dgm:spPr/>
    </dgm:pt>
    <dgm:pt modelId="{F7E52BFC-AAAC-4053-A1F3-9E4EC095A855}" type="pres">
      <dgm:prSet presAssocID="{56B4D638-0C6F-4CF7-AEA3-73A6FDDE0F11}" presName="rootText" presStyleLbl="node2" presStyleIdx="3" presStyleCnt="4">
        <dgm:presLayoutVars>
          <dgm:chPref val="3"/>
        </dgm:presLayoutVars>
      </dgm:prSet>
      <dgm:spPr/>
    </dgm:pt>
    <dgm:pt modelId="{3539B13C-A1C3-46A5-AA14-1F6E17FFF0CA}" type="pres">
      <dgm:prSet presAssocID="{56B4D638-0C6F-4CF7-AEA3-73A6FDDE0F11}" presName="rootConnector" presStyleLbl="node2" presStyleIdx="3" presStyleCnt="4"/>
      <dgm:spPr/>
    </dgm:pt>
    <dgm:pt modelId="{49CCB99D-288A-42EA-ADFD-27CF84C901EC}" type="pres">
      <dgm:prSet presAssocID="{56B4D638-0C6F-4CF7-AEA3-73A6FDDE0F11}" presName="hierChild4" presStyleCnt="0"/>
      <dgm:spPr/>
    </dgm:pt>
    <dgm:pt modelId="{61DEE9E7-56D3-483F-A88B-CE53C849E9B6}" type="pres">
      <dgm:prSet presAssocID="{56B4D638-0C6F-4CF7-AEA3-73A6FDDE0F11}" presName="hierChild5" presStyleCnt="0"/>
      <dgm:spPr/>
    </dgm:pt>
    <dgm:pt modelId="{DB4C9771-CFCA-4F84-90C9-6A276FC1135D}" type="pres">
      <dgm:prSet presAssocID="{AAE8A4CA-F2C0-46A7-91CF-136A17281023}" presName="hierChild3" presStyleCnt="0"/>
      <dgm:spPr/>
    </dgm:pt>
    <dgm:pt modelId="{84FE3DB2-C459-40CE-B645-C1C35F5F8E87}" type="pres">
      <dgm:prSet presAssocID="{26BA5166-CCAD-467E-AFEC-777A9ABBCB20}" presName="Name115" presStyleLbl="parChTrans1D2" presStyleIdx="4" presStyleCnt="6"/>
      <dgm:spPr/>
    </dgm:pt>
    <dgm:pt modelId="{71B34F57-8904-498D-89C7-5B38217D832E}" type="pres">
      <dgm:prSet presAssocID="{02DAC2B1-4FEE-455A-A841-12837CCD3DB9}" presName="hierRoot3" presStyleCnt="0">
        <dgm:presLayoutVars>
          <dgm:hierBranch val="init"/>
        </dgm:presLayoutVars>
      </dgm:prSet>
      <dgm:spPr/>
    </dgm:pt>
    <dgm:pt modelId="{3EACFEB1-90CB-43EA-BFAD-38A0CFBA8E71}" type="pres">
      <dgm:prSet presAssocID="{02DAC2B1-4FEE-455A-A841-12837CCD3DB9}" presName="rootComposite3" presStyleCnt="0"/>
      <dgm:spPr/>
    </dgm:pt>
    <dgm:pt modelId="{314AF5C7-3317-4CA2-B5B0-12E967B00E08}" type="pres">
      <dgm:prSet presAssocID="{02DAC2B1-4FEE-455A-A841-12837CCD3DB9}" presName="rootText3" presStyleLbl="asst1" presStyleIdx="0" presStyleCnt="2">
        <dgm:presLayoutVars>
          <dgm:chPref val="3"/>
        </dgm:presLayoutVars>
      </dgm:prSet>
      <dgm:spPr/>
    </dgm:pt>
    <dgm:pt modelId="{BBD584CD-CBCE-46EB-8071-9B4A3B428892}" type="pres">
      <dgm:prSet presAssocID="{02DAC2B1-4FEE-455A-A841-12837CCD3DB9}" presName="rootConnector3" presStyleLbl="asst1" presStyleIdx="0" presStyleCnt="2"/>
      <dgm:spPr/>
    </dgm:pt>
    <dgm:pt modelId="{E5504D30-24B0-4276-BC9D-BB8AD56143CC}" type="pres">
      <dgm:prSet presAssocID="{02DAC2B1-4FEE-455A-A841-12837CCD3DB9}" presName="hierChild6" presStyleCnt="0"/>
      <dgm:spPr/>
    </dgm:pt>
    <dgm:pt modelId="{C8210244-105C-4D28-8095-856155105767}" type="pres">
      <dgm:prSet presAssocID="{02DAC2B1-4FEE-455A-A841-12837CCD3DB9}" presName="hierChild7" presStyleCnt="0"/>
      <dgm:spPr/>
    </dgm:pt>
    <dgm:pt modelId="{8AA5F36E-505D-4DAA-BCD6-D8F59218C137}" type="pres">
      <dgm:prSet presAssocID="{E039266E-12B3-47C6-A646-957D93349A21}" presName="Name115" presStyleLbl="parChTrans1D2" presStyleIdx="5" presStyleCnt="6"/>
      <dgm:spPr/>
    </dgm:pt>
    <dgm:pt modelId="{34B6E56E-A1D6-4744-951D-1382AC953BC3}" type="pres">
      <dgm:prSet presAssocID="{7AD4E095-4FAA-4115-A35B-1416E022B951}" presName="hierRoot3" presStyleCnt="0">
        <dgm:presLayoutVars>
          <dgm:hierBranch val="init"/>
        </dgm:presLayoutVars>
      </dgm:prSet>
      <dgm:spPr/>
    </dgm:pt>
    <dgm:pt modelId="{65839D1E-17C9-4DE3-9720-2102048FD58D}" type="pres">
      <dgm:prSet presAssocID="{7AD4E095-4FAA-4115-A35B-1416E022B951}" presName="rootComposite3" presStyleCnt="0"/>
      <dgm:spPr/>
    </dgm:pt>
    <dgm:pt modelId="{811DB7CA-2AA1-457C-8794-AB4A52923A49}" type="pres">
      <dgm:prSet presAssocID="{7AD4E095-4FAA-4115-A35B-1416E022B951}" presName="rootText3" presStyleLbl="asst1" presStyleIdx="1" presStyleCnt="2">
        <dgm:presLayoutVars>
          <dgm:chPref val="3"/>
        </dgm:presLayoutVars>
      </dgm:prSet>
      <dgm:spPr/>
    </dgm:pt>
    <dgm:pt modelId="{BAE67107-892C-434F-A4C2-7EA879C9768E}" type="pres">
      <dgm:prSet presAssocID="{7AD4E095-4FAA-4115-A35B-1416E022B951}" presName="rootConnector3" presStyleLbl="asst1" presStyleIdx="1" presStyleCnt="2"/>
      <dgm:spPr/>
    </dgm:pt>
    <dgm:pt modelId="{ACA69557-87C8-4551-9AC5-644C596FCD83}" type="pres">
      <dgm:prSet presAssocID="{7AD4E095-4FAA-4115-A35B-1416E022B951}" presName="hierChild6" presStyleCnt="0"/>
      <dgm:spPr/>
    </dgm:pt>
    <dgm:pt modelId="{F06C35E7-1B90-48D9-93D5-AE424B123D80}" type="pres">
      <dgm:prSet presAssocID="{7AD4E095-4FAA-4115-A35B-1416E022B951}" presName="hierChild7" presStyleCnt="0"/>
      <dgm:spPr/>
    </dgm:pt>
    <dgm:pt modelId="{02CD8FBC-912E-4FEB-BECE-BAEEAEBF3CB5}" type="pres">
      <dgm:prSet presAssocID="{7C454486-0D81-4639-85FE-7D7803B79C3A}" presName="hierRoot1" presStyleCnt="0">
        <dgm:presLayoutVars>
          <dgm:hierBranch val="init"/>
        </dgm:presLayoutVars>
      </dgm:prSet>
      <dgm:spPr/>
    </dgm:pt>
    <dgm:pt modelId="{65C5D070-1B56-4289-8FFE-52C48A846FE9}" type="pres">
      <dgm:prSet presAssocID="{7C454486-0D81-4639-85FE-7D7803B79C3A}" presName="rootComposite1" presStyleCnt="0"/>
      <dgm:spPr/>
    </dgm:pt>
    <dgm:pt modelId="{9EB5BD03-F815-4448-9CDA-9F111A951E0D}" type="pres">
      <dgm:prSet presAssocID="{7C454486-0D81-4639-85FE-7D7803B79C3A}" presName="rootText1" presStyleLbl="node0" presStyleIdx="1" presStyleCnt="2" custLinFactNeighborX="-135" custLinFactNeighborY="-66439">
        <dgm:presLayoutVars>
          <dgm:chPref val="3"/>
        </dgm:presLayoutVars>
      </dgm:prSet>
      <dgm:spPr/>
    </dgm:pt>
    <dgm:pt modelId="{F300963E-6582-41F5-AF46-CC6B01C5806A}" type="pres">
      <dgm:prSet presAssocID="{7C454486-0D81-4639-85FE-7D7803B79C3A}" presName="rootConnector1" presStyleLbl="node1" presStyleIdx="0" presStyleCnt="0"/>
      <dgm:spPr/>
    </dgm:pt>
    <dgm:pt modelId="{322B8301-0527-4871-97DF-CB4E0372F979}" type="pres">
      <dgm:prSet presAssocID="{7C454486-0D81-4639-85FE-7D7803B79C3A}" presName="hierChild2" presStyleCnt="0"/>
      <dgm:spPr/>
    </dgm:pt>
    <dgm:pt modelId="{93FFE8D5-DDF9-468B-9E8C-6A3B3ED0B948}" type="pres">
      <dgm:prSet presAssocID="{7C454486-0D81-4639-85FE-7D7803B79C3A}" presName="hierChild3" presStyleCnt="0"/>
      <dgm:spPr/>
    </dgm:pt>
  </dgm:ptLst>
  <dgm:cxnLst>
    <dgm:cxn modelId="{AA995306-4BB3-44A4-9C0D-554C8EE1DEF3}" srcId="{AAE8A4CA-F2C0-46A7-91CF-136A17281023}" destId="{A9EE7E3B-2DF0-4D95-84DC-85741EE10EA8}" srcOrd="4" destOrd="0" parTransId="{62489B07-209E-4D05-8ADC-2FB6D448234E}" sibTransId="{76FDD174-BF68-45B1-86B8-9E223FF8A08F}"/>
    <dgm:cxn modelId="{951F8A09-A75A-415B-BCFA-3B5B5150BCFA}" srcId="{AAE8A4CA-F2C0-46A7-91CF-136A17281023}" destId="{02DAC2B1-4FEE-455A-A841-12837CCD3DB9}" srcOrd="0" destOrd="0" parTransId="{26BA5166-CCAD-467E-AFEC-777A9ABBCB20}" sibTransId="{5B9C412B-234C-4C56-8804-A69CF2AD1CE4}"/>
    <dgm:cxn modelId="{5E2FFB18-C0D7-4978-A9F2-65CA4FBE098D}" type="presOf" srcId="{56B4D638-0C6F-4CF7-AEA3-73A6FDDE0F11}" destId="{F7E52BFC-AAAC-4053-A1F3-9E4EC095A855}" srcOrd="0" destOrd="0" presId="urn:microsoft.com/office/officeart/2009/3/layout/HorizontalOrganizationChart"/>
    <dgm:cxn modelId="{CF37061A-5910-4B44-A0EF-65D6DEE8E543}" type="presOf" srcId="{7AD4E095-4FAA-4115-A35B-1416E022B951}" destId="{811DB7CA-2AA1-457C-8794-AB4A52923A49}" srcOrd="0" destOrd="0" presId="urn:microsoft.com/office/officeart/2009/3/layout/HorizontalOrganizationChart"/>
    <dgm:cxn modelId="{9E5EE31F-ED4F-4213-915C-7483A356EFCF}" type="presOf" srcId="{AAE8A4CA-F2C0-46A7-91CF-136A17281023}" destId="{FF34A9D6-E795-40BB-AB69-67F3C1726012}" srcOrd="0" destOrd="0" presId="urn:microsoft.com/office/officeart/2009/3/layout/HorizontalOrganizationChart"/>
    <dgm:cxn modelId="{E912C622-3712-4781-972D-B108C68140A6}" type="presOf" srcId="{02DAC2B1-4FEE-455A-A841-12837CCD3DB9}" destId="{314AF5C7-3317-4CA2-B5B0-12E967B00E08}" srcOrd="0" destOrd="0" presId="urn:microsoft.com/office/officeart/2009/3/layout/HorizontalOrganizationChart"/>
    <dgm:cxn modelId="{21C2A32C-AB94-46F2-B2ED-07C4E816A64E}" type="presOf" srcId="{A9EE7E3B-2DF0-4D95-84DC-85741EE10EA8}" destId="{CD783A48-F5BC-479E-A724-A0A31D91DA7C}" srcOrd="0" destOrd="0" presId="urn:microsoft.com/office/officeart/2009/3/layout/HorizontalOrganizationChart"/>
    <dgm:cxn modelId="{56602831-6939-46BE-AB07-EE4EE296F844}" type="presOf" srcId="{CB40B8F5-E375-41CC-A8B3-686440503336}" destId="{1C96CEEB-A0A1-48FB-9E4A-65D5BEABB006}" srcOrd="1" destOrd="0" presId="urn:microsoft.com/office/officeart/2009/3/layout/HorizontalOrganizationChart"/>
    <dgm:cxn modelId="{1B94A733-CCDB-4746-ABE4-F90564AC3591}" type="presOf" srcId="{0240B3D5-57CC-4851-A437-255A1DE97A5B}" destId="{156CDC80-C5B7-48DA-A2D7-756BE82F1C5F}" srcOrd="0" destOrd="0" presId="urn:microsoft.com/office/officeart/2009/3/layout/HorizontalOrganizationChart"/>
    <dgm:cxn modelId="{D8661A35-10EC-420D-A51E-3926823A4326}" srcId="{AAE8A4CA-F2C0-46A7-91CF-136A17281023}" destId="{CB40B8F5-E375-41CC-A8B3-686440503336}" srcOrd="3" destOrd="0" parTransId="{EAE97E31-5675-405C-9F99-72A2102C2235}" sibTransId="{695C8EAE-C33A-4DB8-ABF6-579CCC3F296D}"/>
    <dgm:cxn modelId="{59388736-F664-4401-904B-3FB5F76E11F9}" type="presOf" srcId="{EAE97E31-5675-405C-9F99-72A2102C2235}" destId="{B3D7AF42-5347-4056-AE5A-DD3038CF92B1}" srcOrd="0" destOrd="0" presId="urn:microsoft.com/office/officeart/2009/3/layout/HorizontalOrganizationChart"/>
    <dgm:cxn modelId="{B5758C3E-5B2E-4D6E-88E9-6CB1D0535F08}" srcId="{17C78818-C451-4E05-884B-C0C9B19F79CD}" destId="{7C454486-0D81-4639-85FE-7D7803B79C3A}" srcOrd="1" destOrd="0" parTransId="{0F65CBE2-B2B8-42C4-B946-55C9CB0A7605}" sibTransId="{FE7253CF-8F1C-4F71-9F3B-0177CED984BE}"/>
    <dgm:cxn modelId="{7ECDE55E-D6EB-41D4-BCD1-2E0F6FC97FE4}" type="presOf" srcId="{AAE8A4CA-F2C0-46A7-91CF-136A17281023}" destId="{CF056599-D47D-4A94-91B5-65FAF04AEC9D}" srcOrd="1" destOrd="0" presId="urn:microsoft.com/office/officeart/2009/3/layout/HorizontalOrganizationChart"/>
    <dgm:cxn modelId="{38426366-54E7-43A4-AF74-4B93FDFBB8D8}" type="presOf" srcId="{26BA5166-CCAD-467E-AFEC-777A9ABBCB20}" destId="{84FE3DB2-C459-40CE-B645-C1C35F5F8E87}" srcOrd="0" destOrd="0" presId="urn:microsoft.com/office/officeart/2009/3/layout/HorizontalOrganizationChart"/>
    <dgm:cxn modelId="{FA44FC48-FDEB-4AAB-BB98-4F9350251C43}" type="presOf" srcId="{7AD4E095-4FAA-4115-A35B-1416E022B951}" destId="{BAE67107-892C-434F-A4C2-7EA879C9768E}" srcOrd="1" destOrd="0" presId="urn:microsoft.com/office/officeart/2009/3/layout/HorizontalOrganizationChart"/>
    <dgm:cxn modelId="{4871436A-3756-4E5A-A33E-52A43EC40767}" type="presOf" srcId="{9160C762-1564-4D9A-833A-A9265A863C39}" destId="{6951ACF8-E037-4C63-A443-577714E7FFE7}" srcOrd="0" destOrd="0" presId="urn:microsoft.com/office/officeart/2009/3/layout/HorizontalOrganizationChart"/>
    <dgm:cxn modelId="{F113AE6B-EE35-4247-B469-94FA7B04DBDC}" type="presOf" srcId="{86BB5B43-9C8D-4B0C-AF92-294D2F0B0238}" destId="{302E519A-399B-42B2-935D-5CA620DCB25B}" srcOrd="1" destOrd="0" presId="urn:microsoft.com/office/officeart/2009/3/layout/HorizontalOrganizationChart"/>
    <dgm:cxn modelId="{483D5D4C-7215-4688-9039-A84C65DB960E}" srcId="{AAE8A4CA-F2C0-46A7-91CF-136A17281023}" destId="{7AD4E095-4FAA-4115-A35B-1416E022B951}" srcOrd="1" destOrd="0" parTransId="{E039266E-12B3-47C6-A646-957D93349A21}" sibTransId="{AEBCD397-5E98-4614-9607-2B8AAFA19CF3}"/>
    <dgm:cxn modelId="{7751D650-6B98-44D8-BFDB-40F9EF698732}" type="presOf" srcId="{56B4D638-0C6F-4CF7-AEA3-73A6FDDE0F11}" destId="{3539B13C-A1C3-46A5-AA14-1F6E17FFF0CA}" srcOrd="1" destOrd="0" presId="urn:microsoft.com/office/officeart/2009/3/layout/HorizontalOrganizationChart"/>
    <dgm:cxn modelId="{08202576-A7A6-4D80-87FA-96244CB17E49}" srcId="{AAE8A4CA-F2C0-46A7-91CF-136A17281023}" destId="{56B4D638-0C6F-4CF7-AEA3-73A6FDDE0F11}" srcOrd="5" destOrd="0" parTransId="{9160C762-1564-4D9A-833A-A9265A863C39}" sibTransId="{996F7449-6CA8-4AB0-BD2F-29E5A7D23E79}"/>
    <dgm:cxn modelId="{1B72BC7F-C921-46E9-BE7C-32CA97BF9E86}" type="presOf" srcId="{86BB5B43-9C8D-4B0C-AF92-294D2F0B0238}" destId="{E401FF9C-D70A-437B-8197-5087F2851AF9}" srcOrd="0" destOrd="0" presId="urn:microsoft.com/office/officeart/2009/3/layout/HorizontalOrganizationChart"/>
    <dgm:cxn modelId="{C99A1285-4C2D-4811-B427-1EC439EC3404}" type="presOf" srcId="{02DAC2B1-4FEE-455A-A841-12837CCD3DB9}" destId="{BBD584CD-CBCE-46EB-8071-9B4A3B428892}" srcOrd="1" destOrd="0" presId="urn:microsoft.com/office/officeart/2009/3/layout/HorizontalOrganizationChart"/>
    <dgm:cxn modelId="{FE493686-4103-49BB-9C91-A72F2F2DD298}" type="presOf" srcId="{7C454486-0D81-4639-85FE-7D7803B79C3A}" destId="{9EB5BD03-F815-4448-9CDA-9F111A951E0D}" srcOrd="0" destOrd="0" presId="urn:microsoft.com/office/officeart/2009/3/layout/HorizontalOrganizationChart"/>
    <dgm:cxn modelId="{1C222E98-A88A-4B3F-B057-87637DA9149F}" type="presOf" srcId="{7C454486-0D81-4639-85FE-7D7803B79C3A}" destId="{F300963E-6582-41F5-AF46-CC6B01C5806A}" srcOrd="1" destOrd="0" presId="urn:microsoft.com/office/officeart/2009/3/layout/HorizontalOrganizationChart"/>
    <dgm:cxn modelId="{EF1013A5-0CAB-4647-B925-9AE416FC0A67}" type="presOf" srcId="{E039266E-12B3-47C6-A646-957D93349A21}" destId="{8AA5F36E-505D-4DAA-BCD6-D8F59218C137}" srcOrd="0" destOrd="0" presId="urn:microsoft.com/office/officeart/2009/3/layout/HorizontalOrganizationChart"/>
    <dgm:cxn modelId="{153568B8-F8BB-44BA-A360-0ABC38088DDF}" type="presOf" srcId="{CB40B8F5-E375-41CC-A8B3-686440503336}" destId="{62483B13-DF70-415A-8E18-327A0AACCAFC}" srcOrd="0" destOrd="0" presId="urn:microsoft.com/office/officeart/2009/3/layout/HorizontalOrganizationChart"/>
    <dgm:cxn modelId="{BCD9ECCA-C849-4D26-86C3-DEBC5D6EDD27}" type="presOf" srcId="{A9EE7E3B-2DF0-4D95-84DC-85741EE10EA8}" destId="{E5C59789-9F8F-4984-9BB8-1464E3C135A4}" srcOrd="1" destOrd="0" presId="urn:microsoft.com/office/officeart/2009/3/layout/HorizontalOrganizationChart"/>
    <dgm:cxn modelId="{0B7ABAD7-D973-4315-B99A-D8C76B103BEB}" type="presOf" srcId="{62489B07-209E-4D05-8ADC-2FB6D448234E}" destId="{68786395-6E6C-4CDD-898C-FCA64CABB6B9}" srcOrd="0" destOrd="0" presId="urn:microsoft.com/office/officeart/2009/3/layout/HorizontalOrganizationChart"/>
    <dgm:cxn modelId="{C7F464E6-A7FE-4F5D-8A19-EC52C564F041}" srcId="{AAE8A4CA-F2C0-46A7-91CF-136A17281023}" destId="{86BB5B43-9C8D-4B0C-AF92-294D2F0B0238}" srcOrd="2" destOrd="0" parTransId="{0240B3D5-57CC-4851-A437-255A1DE97A5B}" sibTransId="{EFD8231C-F1C6-462F-888D-A29B6E3797D1}"/>
    <dgm:cxn modelId="{EA647FE6-EB31-48F8-A03B-EA06E83109A2}" type="presOf" srcId="{17C78818-C451-4E05-884B-C0C9B19F79CD}" destId="{82E8F646-84BD-479E-A25D-045CA6D113FD}" srcOrd="0" destOrd="0" presId="urn:microsoft.com/office/officeart/2009/3/layout/HorizontalOrganizationChart"/>
    <dgm:cxn modelId="{BF34D2E6-CF47-44C8-9594-81C7CB89DED1}" srcId="{17C78818-C451-4E05-884B-C0C9B19F79CD}" destId="{AAE8A4CA-F2C0-46A7-91CF-136A17281023}" srcOrd="0" destOrd="0" parTransId="{F3E28CDF-042E-459D-8755-46922236D3EC}" sibTransId="{7DB64B51-0045-494E-B0FC-C9311B273107}"/>
    <dgm:cxn modelId="{6DB0B08A-E182-481D-B99C-2F8AB687DFE7}" type="presParOf" srcId="{82E8F646-84BD-479E-A25D-045CA6D113FD}" destId="{C1FDF089-E445-4638-A84F-5670A26510C8}" srcOrd="0" destOrd="0" presId="urn:microsoft.com/office/officeart/2009/3/layout/HorizontalOrganizationChart"/>
    <dgm:cxn modelId="{879A2A48-8309-45EC-8340-CB41EEA8DFD4}" type="presParOf" srcId="{C1FDF089-E445-4638-A84F-5670A26510C8}" destId="{39154ABF-0C2C-4682-8C15-D34850B44B04}" srcOrd="0" destOrd="0" presId="urn:microsoft.com/office/officeart/2009/3/layout/HorizontalOrganizationChart"/>
    <dgm:cxn modelId="{8CE67533-52A0-4D85-9EF3-020D637183E5}" type="presParOf" srcId="{39154ABF-0C2C-4682-8C15-D34850B44B04}" destId="{FF34A9D6-E795-40BB-AB69-67F3C1726012}" srcOrd="0" destOrd="0" presId="urn:microsoft.com/office/officeart/2009/3/layout/HorizontalOrganizationChart"/>
    <dgm:cxn modelId="{7C949502-332E-4A6E-834A-0B52B61EF6B4}" type="presParOf" srcId="{39154ABF-0C2C-4682-8C15-D34850B44B04}" destId="{CF056599-D47D-4A94-91B5-65FAF04AEC9D}" srcOrd="1" destOrd="0" presId="urn:microsoft.com/office/officeart/2009/3/layout/HorizontalOrganizationChart"/>
    <dgm:cxn modelId="{0CC20FD0-8C4A-46DD-AC35-8104078B7423}" type="presParOf" srcId="{C1FDF089-E445-4638-A84F-5670A26510C8}" destId="{09B5A71F-B4D3-4877-8BB3-4901C77A2FA1}" srcOrd="1" destOrd="0" presId="urn:microsoft.com/office/officeart/2009/3/layout/HorizontalOrganizationChart"/>
    <dgm:cxn modelId="{81AD3625-B7A5-472A-BD51-D8DCC40FE936}" type="presParOf" srcId="{09B5A71F-B4D3-4877-8BB3-4901C77A2FA1}" destId="{156CDC80-C5B7-48DA-A2D7-756BE82F1C5F}" srcOrd="0" destOrd="0" presId="urn:microsoft.com/office/officeart/2009/3/layout/HorizontalOrganizationChart"/>
    <dgm:cxn modelId="{C7B11BF0-1A5F-496A-8AB6-BCDCAD21A8A4}" type="presParOf" srcId="{09B5A71F-B4D3-4877-8BB3-4901C77A2FA1}" destId="{93E05131-AEC4-4106-9752-DDA3215991D4}" srcOrd="1" destOrd="0" presId="urn:microsoft.com/office/officeart/2009/3/layout/HorizontalOrganizationChart"/>
    <dgm:cxn modelId="{54B87CD8-990D-48BD-A4D2-53B7795E51C2}" type="presParOf" srcId="{93E05131-AEC4-4106-9752-DDA3215991D4}" destId="{AAC65D4D-643E-4C21-8EDD-A25BCDB2C8BF}" srcOrd="0" destOrd="0" presId="urn:microsoft.com/office/officeart/2009/3/layout/HorizontalOrganizationChart"/>
    <dgm:cxn modelId="{C0330F30-C3D6-438C-83AA-39224F222B49}" type="presParOf" srcId="{AAC65D4D-643E-4C21-8EDD-A25BCDB2C8BF}" destId="{E401FF9C-D70A-437B-8197-5087F2851AF9}" srcOrd="0" destOrd="0" presId="urn:microsoft.com/office/officeart/2009/3/layout/HorizontalOrganizationChart"/>
    <dgm:cxn modelId="{B95A852D-FBFB-4B7E-9A0E-64EFADD9331B}" type="presParOf" srcId="{AAC65D4D-643E-4C21-8EDD-A25BCDB2C8BF}" destId="{302E519A-399B-42B2-935D-5CA620DCB25B}" srcOrd="1" destOrd="0" presId="urn:microsoft.com/office/officeart/2009/3/layout/HorizontalOrganizationChart"/>
    <dgm:cxn modelId="{986BB9B4-1465-4A5B-B968-6382A0FCDB5C}" type="presParOf" srcId="{93E05131-AEC4-4106-9752-DDA3215991D4}" destId="{CBDD1EEE-A9D2-42DA-B01D-D291294BCCCF}" srcOrd="1" destOrd="0" presId="urn:microsoft.com/office/officeart/2009/3/layout/HorizontalOrganizationChart"/>
    <dgm:cxn modelId="{DB43765A-EB80-4FCC-9294-73E6FF090F6E}" type="presParOf" srcId="{93E05131-AEC4-4106-9752-DDA3215991D4}" destId="{86B638FC-FAE9-4C2B-9079-F9FD9F57CC07}" srcOrd="2" destOrd="0" presId="urn:microsoft.com/office/officeart/2009/3/layout/HorizontalOrganizationChart"/>
    <dgm:cxn modelId="{088836C9-3ACB-48F2-B2BE-6B6462FB8DC4}" type="presParOf" srcId="{09B5A71F-B4D3-4877-8BB3-4901C77A2FA1}" destId="{B3D7AF42-5347-4056-AE5A-DD3038CF92B1}" srcOrd="2" destOrd="0" presId="urn:microsoft.com/office/officeart/2009/3/layout/HorizontalOrganizationChart"/>
    <dgm:cxn modelId="{157FF1F7-CC99-4F59-A338-B415691A45B6}" type="presParOf" srcId="{09B5A71F-B4D3-4877-8BB3-4901C77A2FA1}" destId="{1BBFFB29-6FEA-41E8-B1BB-EAE8A39A627C}" srcOrd="3" destOrd="0" presId="urn:microsoft.com/office/officeart/2009/3/layout/HorizontalOrganizationChart"/>
    <dgm:cxn modelId="{C09F3873-D6D5-4F65-A1B2-3FB1492B21F3}" type="presParOf" srcId="{1BBFFB29-6FEA-41E8-B1BB-EAE8A39A627C}" destId="{7854906A-1592-4940-BC92-8FAEFF4D764D}" srcOrd="0" destOrd="0" presId="urn:microsoft.com/office/officeart/2009/3/layout/HorizontalOrganizationChart"/>
    <dgm:cxn modelId="{5336A5D2-791C-4BE1-88F6-730A6B98F7F8}" type="presParOf" srcId="{7854906A-1592-4940-BC92-8FAEFF4D764D}" destId="{62483B13-DF70-415A-8E18-327A0AACCAFC}" srcOrd="0" destOrd="0" presId="urn:microsoft.com/office/officeart/2009/3/layout/HorizontalOrganizationChart"/>
    <dgm:cxn modelId="{4C97508D-9CD1-4970-BDBF-720005A40AE2}" type="presParOf" srcId="{7854906A-1592-4940-BC92-8FAEFF4D764D}" destId="{1C96CEEB-A0A1-48FB-9E4A-65D5BEABB006}" srcOrd="1" destOrd="0" presId="urn:microsoft.com/office/officeart/2009/3/layout/HorizontalOrganizationChart"/>
    <dgm:cxn modelId="{A1A3D6BC-5474-4095-9150-AC7E56F7031E}" type="presParOf" srcId="{1BBFFB29-6FEA-41E8-B1BB-EAE8A39A627C}" destId="{FEC79107-437D-4BC3-84C7-F8ABCC1F68DF}" srcOrd="1" destOrd="0" presId="urn:microsoft.com/office/officeart/2009/3/layout/HorizontalOrganizationChart"/>
    <dgm:cxn modelId="{B607D734-67A8-463D-982F-089B0EF58474}" type="presParOf" srcId="{1BBFFB29-6FEA-41E8-B1BB-EAE8A39A627C}" destId="{7534B91F-EB22-43EB-A690-05671CD14EAF}" srcOrd="2" destOrd="0" presId="urn:microsoft.com/office/officeart/2009/3/layout/HorizontalOrganizationChart"/>
    <dgm:cxn modelId="{6DD66145-988B-451B-8812-5B5FBF545ECA}" type="presParOf" srcId="{09B5A71F-B4D3-4877-8BB3-4901C77A2FA1}" destId="{68786395-6E6C-4CDD-898C-FCA64CABB6B9}" srcOrd="4" destOrd="0" presId="urn:microsoft.com/office/officeart/2009/3/layout/HorizontalOrganizationChart"/>
    <dgm:cxn modelId="{69A0F44D-28B6-45C8-BDA6-F5E494EDEE48}" type="presParOf" srcId="{09B5A71F-B4D3-4877-8BB3-4901C77A2FA1}" destId="{9D1C2AAC-0723-4068-864D-C4F0A14EC465}" srcOrd="5" destOrd="0" presId="urn:microsoft.com/office/officeart/2009/3/layout/HorizontalOrganizationChart"/>
    <dgm:cxn modelId="{4338522F-6291-48A8-A96F-D41FD430847B}" type="presParOf" srcId="{9D1C2AAC-0723-4068-864D-C4F0A14EC465}" destId="{8AF9F796-E0BD-405C-AC79-2FCE58A9B691}" srcOrd="0" destOrd="0" presId="urn:microsoft.com/office/officeart/2009/3/layout/HorizontalOrganizationChart"/>
    <dgm:cxn modelId="{008051AA-EDC7-46F8-8333-9C203F074B20}" type="presParOf" srcId="{8AF9F796-E0BD-405C-AC79-2FCE58A9B691}" destId="{CD783A48-F5BC-479E-A724-A0A31D91DA7C}" srcOrd="0" destOrd="0" presId="urn:microsoft.com/office/officeart/2009/3/layout/HorizontalOrganizationChart"/>
    <dgm:cxn modelId="{D8EA09AC-B0EB-4403-AC3F-0F15C644FCE6}" type="presParOf" srcId="{8AF9F796-E0BD-405C-AC79-2FCE58A9B691}" destId="{E5C59789-9F8F-4984-9BB8-1464E3C135A4}" srcOrd="1" destOrd="0" presId="urn:microsoft.com/office/officeart/2009/3/layout/HorizontalOrganizationChart"/>
    <dgm:cxn modelId="{51E6CEA1-ED1F-4DD4-866C-7D2E1EEBE6C3}" type="presParOf" srcId="{9D1C2AAC-0723-4068-864D-C4F0A14EC465}" destId="{669DDA8F-D2C6-4797-885B-3FA196DEACA5}" srcOrd="1" destOrd="0" presId="urn:microsoft.com/office/officeart/2009/3/layout/HorizontalOrganizationChart"/>
    <dgm:cxn modelId="{BC85ACB9-7C00-4D15-8260-32619F2E3352}" type="presParOf" srcId="{9D1C2AAC-0723-4068-864D-C4F0A14EC465}" destId="{737F0D2E-40A6-449A-BEF5-0CFC3280B03E}" srcOrd="2" destOrd="0" presId="urn:microsoft.com/office/officeart/2009/3/layout/HorizontalOrganizationChart"/>
    <dgm:cxn modelId="{AB6A4F12-B460-4427-A7B3-E71180F75B90}" type="presParOf" srcId="{09B5A71F-B4D3-4877-8BB3-4901C77A2FA1}" destId="{6951ACF8-E037-4C63-A443-577714E7FFE7}" srcOrd="6" destOrd="0" presId="urn:microsoft.com/office/officeart/2009/3/layout/HorizontalOrganizationChart"/>
    <dgm:cxn modelId="{5542B5D5-4B54-482C-962C-83EEE7AAEECA}" type="presParOf" srcId="{09B5A71F-B4D3-4877-8BB3-4901C77A2FA1}" destId="{49ADDC40-6FA5-4E7A-9396-31BBE127A6F8}" srcOrd="7" destOrd="0" presId="urn:microsoft.com/office/officeart/2009/3/layout/HorizontalOrganizationChart"/>
    <dgm:cxn modelId="{1304266A-C9A0-4E13-908F-8CA7A49BA6CA}" type="presParOf" srcId="{49ADDC40-6FA5-4E7A-9396-31BBE127A6F8}" destId="{CD59B92E-CB1F-47C7-A192-261C64F59E17}" srcOrd="0" destOrd="0" presId="urn:microsoft.com/office/officeart/2009/3/layout/HorizontalOrganizationChart"/>
    <dgm:cxn modelId="{E59079B4-C8F4-4A41-B75A-04AC193D6C07}" type="presParOf" srcId="{CD59B92E-CB1F-47C7-A192-261C64F59E17}" destId="{F7E52BFC-AAAC-4053-A1F3-9E4EC095A855}" srcOrd="0" destOrd="0" presId="urn:microsoft.com/office/officeart/2009/3/layout/HorizontalOrganizationChart"/>
    <dgm:cxn modelId="{F669694F-CB10-42D3-AFC6-CE7938B58AD8}" type="presParOf" srcId="{CD59B92E-CB1F-47C7-A192-261C64F59E17}" destId="{3539B13C-A1C3-46A5-AA14-1F6E17FFF0CA}" srcOrd="1" destOrd="0" presId="urn:microsoft.com/office/officeart/2009/3/layout/HorizontalOrganizationChart"/>
    <dgm:cxn modelId="{60C375E3-17FC-421F-9A25-76C8EB097D3B}" type="presParOf" srcId="{49ADDC40-6FA5-4E7A-9396-31BBE127A6F8}" destId="{49CCB99D-288A-42EA-ADFD-27CF84C901EC}" srcOrd="1" destOrd="0" presId="urn:microsoft.com/office/officeart/2009/3/layout/HorizontalOrganizationChart"/>
    <dgm:cxn modelId="{040C77DD-8105-4710-A753-5633BB9A5917}" type="presParOf" srcId="{49ADDC40-6FA5-4E7A-9396-31BBE127A6F8}" destId="{61DEE9E7-56D3-483F-A88B-CE53C849E9B6}" srcOrd="2" destOrd="0" presId="urn:microsoft.com/office/officeart/2009/3/layout/HorizontalOrganizationChart"/>
    <dgm:cxn modelId="{33B0AD38-C662-49BE-8A95-414B41BAFE11}" type="presParOf" srcId="{C1FDF089-E445-4638-A84F-5670A26510C8}" destId="{DB4C9771-CFCA-4F84-90C9-6A276FC1135D}" srcOrd="2" destOrd="0" presId="urn:microsoft.com/office/officeart/2009/3/layout/HorizontalOrganizationChart"/>
    <dgm:cxn modelId="{1347A330-C543-437E-B184-471FA4365B0F}" type="presParOf" srcId="{DB4C9771-CFCA-4F84-90C9-6A276FC1135D}" destId="{84FE3DB2-C459-40CE-B645-C1C35F5F8E87}" srcOrd="0" destOrd="0" presId="urn:microsoft.com/office/officeart/2009/3/layout/HorizontalOrganizationChart"/>
    <dgm:cxn modelId="{53227F8D-7197-40F8-B2C7-28DACFD6BEAC}" type="presParOf" srcId="{DB4C9771-CFCA-4F84-90C9-6A276FC1135D}" destId="{71B34F57-8904-498D-89C7-5B38217D832E}" srcOrd="1" destOrd="0" presId="urn:microsoft.com/office/officeart/2009/3/layout/HorizontalOrganizationChart"/>
    <dgm:cxn modelId="{37D14399-0429-49B9-AFF0-8F7420114A44}" type="presParOf" srcId="{71B34F57-8904-498D-89C7-5B38217D832E}" destId="{3EACFEB1-90CB-43EA-BFAD-38A0CFBA8E71}" srcOrd="0" destOrd="0" presId="urn:microsoft.com/office/officeart/2009/3/layout/HorizontalOrganizationChart"/>
    <dgm:cxn modelId="{47048FFE-1821-4A90-BC7B-955CCF927D93}" type="presParOf" srcId="{3EACFEB1-90CB-43EA-BFAD-38A0CFBA8E71}" destId="{314AF5C7-3317-4CA2-B5B0-12E967B00E08}" srcOrd="0" destOrd="0" presId="urn:microsoft.com/office/officeart/2009/3/layout/HorizontalOrganizationChart"/>
    <dgm:cxn modelId="{B753BB37-2D4F-4E0A-9CE8-65FBDB7B1AE7}" type="presParOf" srcId="{3EACFEB1-90CB-43EA-BFAD-38A0CFBA8E71}" destId="{BBD584CD-CBCE-46EB-8071-9B4A3B428892}" srcOrd="1" destOrd="0" presId="urn:microsoft.com/office/officeart/2009/3/layout/HorizontalOrganizationChart"/>
    <dgm:cxn modelId="{6FEEECB3-C330-436A-A286-E4EDD6154853}" type="presParOf" srcId="{71B34F57-8904-498D-89C7-5B38217D832E}" destId="{E5504D30-24B0-4276-BC9D-BB8AD56143CC}" srcOrd="1" destOrd="0" presId="urn:microsoft.com/office/officeart/2009/3/layout/HorizontalOrganizationChart"/>
    <dgm:cxn modelId="{5505596F-EE6D-4CAC-8B99-1A40DE35EB13}" type="presParOf" srcId="{71B34F57-8904-498D-89C7-5B38217D832E}" destId="{C8210244-105C-4D28-8095-856155105767}" srcOrd="2" destOrd="0" presId="urn:microsoft.com/office/officeart/2009/3/layout/HorizontalOrganizationChart"/>
    <dgm:cxn modelId="{52265F1D-A3D1-462D-BF75-65DD6B5B8E33}" type="presParOf" srcId="{DB4C9771-CFCA-4F84-90C9-6A276FC1135D}" destId="{8AA5F36E-505D-4DAA-BCD6-D8F59218C137}" srcOrd="2" destOrd="0" presId="urn:microsoft.com/office/officeart/2009/3/layout/HorizontalOrganizationChart"/>
    <dgm:cxn modelId="{DE296CD3-0B20-4491-B88B-8C6564EF86FE}" type="presParOf" srcId="{DB4C9771-CFCA-4F84-90C9-6A276FC1135D}" destId="{34B6E56E-A1D6-4744-951D-1382AC953BC3}" srcOrd="3" destOrd="0" presId="urn:microsoft.com/office/officeart/2009/3/layout/HorizontalOrganizationChart"/>
    <dgm:cxn modelId="{9D9303B3-0D0A-408C-BE03-26A4D7CC98ED}" type="presParOf" srcId="{34B6E56E-A1D6-4744-951D-1382AC953BC3}" destId="{65839D1E-17C9-4DE3-9720-2102048FD58D}" srcOrd="0" destOrd="0" presId="urn:microsoft.com/office/officeart/2009/3/layout/HorizontalOrganizationChart"/>
    <dgm:cxn modelId="{2D8C4BDA-CCD0-4A69-9C01-A059DFB61784}" type="presParOf" srcId="{65839D1E-17C9-4DE3-9720-2102048FD58D}" destId="{811DB7CA-2AA1-457C-8794-AB4A52923A49}" srcOrd="0" destOrd="0" presId="urn:microsoft.com/office/officeart/2009/3/layout/HorizontalOrganizationChart"/>
    <dgm:cxn modelId="{D9AFD99F-293A-4ED6-B971-C65E9176267F}" type="presParOf" srcId="{65839D1E-17C9-4DE3-9720-2102048FD58D}" destId="{BAE67107-892C-434F-A4C2-7EA879C9768E}" srcOrd="1" destOrd="0" presId="urn:microsoft.com/office/officeart/2009/3/layout/HorizontalOrganizationChart"/>
    <dgm:cxn modelId="{9737C922-CBB3-48AA-837C-99732C9A50F2}" type="presParOf" srcId="{34B6E56E-A1D6-4744-951D-1382AC953BC3}" destId="{ACA69557-87C8-4551-9AC5-644C596FCD83}" srcOrd="1" destOrd="0" presId="urn:microsoft.com/office/officeart/2009/3/layout/HorizontalOrganizationChart"/>
    <dgm:cxn modelId="{AD5F4DBB-4D67-4A76-A35D-B3DC9101F6DB}" type="presParOf" srcId="{34B6E56E-A1D6-4744-951D-1382AC953BC3}" destId="{F06C35E7-1B90-48D9-93D5-AE424B123D80}" srcOrd="2" destOrd="0" presId="urn:microsoft.com/office/officeart/2009/3/layout/HorizontalOrganizationChart"/>
    <dgm:cxn modelId="{BAFB6101-8017-4F3F-B951-5C1EC7140434}" type="presParOf" srcId="{82E8F646-84BD-479E-A25D-045CA6D113FD}" destId="{02CD8FBC-912E-4FEB-BECE-BAEEAEBF3CB5}" srcOrd="1" destOrd="0" presId="urn:microsoft.com/office/officeart/2009/3/layout/HorizontalOrganizationChart"/>
    <dgm:cxn modelId="{6B992E0D-4D8B-4EED-B162-4E50DE4B71F0}" type="presParOf" srcId="{02CD8FBC-912E-4FEB-BECE-BAEEAEBF3CB5}" destId="{65C5D070-1B56-4289-8FFE-52C48A846FE9}" srcOrd="0" destOrd="0" presId="urn:microsoft.com/office/officeart/2009/3/layout/HorizontalOrganizationChart"/>
    <dgm:cxn modelId="{05B7D406-A7B8-4FDB-A639-A47DE33EF226}" type="presParOf" srcId="{65C5D070-1B56-4289-8FFE-52C48A846FE9}" destId="{9EB5BD03-F815-4448-9CDA-9F111A951E0D}" srcOrd="0" destOrd="0" presId="urn:microsoft.com/office/officeart/2009/3/layout/HorizontalOrganizationChart"/>
    <dgm:cxn modelId="{6F746BE8-0EB4-45F1-8948-61D67126B1D2}" type="presParOf" srcId="{65C5D070-1B56-4289-8FFE-52C48A846FE9}" destId="{F300963E-6582-41F5-AF46-CC6B01C5806A}" srcOrd="1" destOrd="0" presId="urn:microsoft.com/office/officeart/2009/3/layout/HorizontalOrganizationChart"/>
    <dgm:cxn modelId="{F5D93F74-D9D1-42F8-9714-1D5BB536920B}" type="presParOf" srcId="{02CD8FBC-912E-4FEB-BECE-BAEEAEBF3CB5}" destId="{322B8301-0527-4871-97DF-CB4E0372F979}" srcOrd="1" destOrd="0" presId="urn:microsoft.com/office/officeart/2009/3/layout/HorizontalOrganizationChart"/>
    <dgm:cxn modelId="{875129C5-ED69-4AC5-A0F6-4E8B30BAD358}" type="presParOf" srcId="{02CD8FBC-912E-4FEB-BECE-BAEEAEBF3CB5}" destId="{93FFE8D5-DDF9-468B-9E8C-6A3B3ED0B948}" srcOrd="2" destOrd="0" presId="urn:microsoft.com/office/officeart/2009/3/layout/HorizontalOrganizationChart"/>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A5F36E-505D-4DAA-BCD6-D8F59218C137}">
      <dsp:nvSpPr>
        <dsp:cNvPr id="0" name=""/>
        <dsp:cNvSpPr/>
      </dsp:nvSpPr>
      <dsp:spPr>
        <a:xfrm>
          <a:off x="1551156" y="1225232"/>
          <a:ext cx="1087903" cy="411272"/>
        </a:xfrm>
        <a:custGeom>
          <a:avLst/>
          <a:gdLst/>
          <a:ahLst/>
          <a:cxnLst/>
          <a:rect l="0" t="0" r="0" b="0"/>
          <a:pathLst>
            <a:path>
              <a:moveTo>
                <a:pt x="0" y="0"/>
              </a:moveTo>
              <a:lnTo>
                <a:pt x="1087903" y="0"/>
              </a:lnTo>
              <a:lnTo>
                <a:pt x="1087903" y="411272"/>
              </a:lnTo>
            </a:path>
          </a:pathLst>
        </a:custGeom>
        <a:noFill/>
        <a:ln w="6350" cap="flat" cmpd="sng" algn="ctr">
          <a:solidFill>
            <a:schemeClr val="accent3">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84FE3DB2-C459-40CE-B645-C1C35F5F8E87}">
      <dsp:nvSpPr>
        <dsp:cNvPr id="0" name=""/>
        <dsp:cNvSpPr/>
      </dsp:nvSpPr>
      <dsp:spPr>
        <a:xfrm>
          <a:off x="1551156" y="1225232"/>
          <a:ext cx="1087903" cy="217377"/>
        </a:xfrm>
        <a:custGeom>
          <a:avLst/>
          <a:gdLst/>
          <a:ahLst/>
          <a:cxnLst/>
          <a:rect l="0" t="0" r="0" b="0"/>
          <a:pathLst>
            <a:path>
              <a:moveTo>
                <a:pt x="0" y="0"/>
              </a:moveTo>
              <a:lnTo>
                <a:pt x="1087903" y="217377"/>
              </a:lnTo>
            </a:path>
          </a:pathLst>
        </a:custGeom>
        <a:noFill/>
        <a:ln w="6350" cap="flat" cmpd="sng" algn="ctr">
          <a:solidFill>
            <a:schemeClr val="accent3">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6951ACF8-E037-4C63-A443-577714E7FFE7}">
      <dsp:nvSpPr>
        <dsp:cNvPr id="0" name=""/>
        <dsp:cNvSpPr/>
      </dsp:nvSpPr>
      <dsp:spPr>
        <a:xfrm>
          <a:off x="1551156" y="1225232"/>
          <a:ext cx="2173713" cy="1314820"/>
        </a:xfrm>
        <a:custGeom>
          <a:avLst/>
          <a:gdLst/>
          <a:ahLst/>
          <a:cxnLst/>
          <a:rect l="0" t="0" r="0" b="0"/>
          <a:pathLst>
            <a:path>
              <a:moveTo>
                <a:pt x="0" y="0"/>
              </a:moveTo>
              <a:lnTo>
                <a:pt x="2018597" y="0"/>
              </a:lnTo>
              <a:lnTo>
                <a:pt x="2018597" y="1314820"/>
              </a:lnTo>
              <a:lnTo>
                <a:pt x="2173713" y="1314820"/>
              </a:lnTo>
            </a:path>
          </a:pathLst>
        </a:custGeom>
        <a:noFill/>
        <a:ln w="6350" cap="flat" cmpd="sng" algn="ctr">
          <a:solidFill>
            <a:schemeClr val="accent3">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68786395-6E6C-4CDD-898C-FCA64CABB6B9}">
      <dsp:nvSpPr>
        <dsp:cNvPr id="0" name=""/>
        <dsp:cNvSpPr/>
      </dsp:nvSpPr>
      <dsp:spPr>
        <a:xfrm>
          <a:off x="1551156" y="1225232"/>
          <a:ext cx="2173713" cy="647823"/>
        </a:xfrm>
        <a:custGeom>
          <a:avLst/>
          <a:gdLst/>
          <a:ahLst/>
          <a:cxnLst/>
          <a:rect l="0" t="0" r="0" b="0"/>
          <a:pathLst>
            <a:path>
              <a:moveTo>
                <a:pt x="0" y="0"/>
              </a:moveTo>
              <a:lnTo>
                <a:pt x="2018597" y="0"/>
              </a:lnTo>
              <a:lnTo>
                <a:pt x="2018597" y="647823"/>
              </a:lnTo>
              <a:lnTo>
                <a:pt x="2173713" y="647823"/>
              </a:lnTo>
            </a:path>
          </a:pathLst>
        </a:custGeom>
        <a:noFill/>
        <a:ln w="6350" cap="flat" cmpd="sng" algn="ctr">
          <a:solidFill>
            <a:schemeClr val="accent3">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B3D7AF42-5347-4056-AE5A-DD3038CF92B1}">
      <dsp:nvSpPr>
        <dsp:cNvPr id="0" name=""/>
        <dsp:cNvSpPr/>
      </dsp:nvSpPr>
      <dsp:spPr>
        <a:xfrm>
          <a:off x="1551156" y="1160338"/>
          <a:ext cx="2173713" cy="91440"/>
        </a:xfrm>
        <a:custGeom>
          <a:avLst/>
          <a:gdLst/>
          <a:ahLst/>
          <a:cxnLst/>
          <a:rect l="0" t="0" r="0" b="0"/>
          <a:pathLst>
            <a:path>
              <a:moveTo>
                <a:pt x="0" y="64893"/>
              </a:moveTo>
              <a:lnTo>
                <a:pt x="2018597" y="64893"/>
              </a:lnTo>
              <a:lnTo>
                <a:pt x="2018597" y="45720"/>
              </a:lnTo>
              <a:lnTo>
                <a:pt x="2173713" y="45720"/>
              </a:lnTo>
            </a:path>
          </a:pathLst>
        </a:custGeom>
        <a:noFill/>
        <a:ln w="6350" cap="flat" cmpd="sng" algn="ctr">
          <a:solidFill>
            <a:schemeClr val="accent3">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156CDC80-C5B7-48DA-A2D7-756BE82F1C5F}">
      <dsp:nvSpPr>
        <dsp:cNvPr id="0" name=""/>
        <dsp:cNvSpPr/>
      </dsp:nvSpPr>
      <dsp:spPr>
        <a:xfrm>
          <a:off x="1551156" y="539061"/>
          <a:ext cx="2173713" cy="686171"/>
        </a:xfrm>
        <a:custGeom>
          <a:avLst/>
          <a:gdLst/>
          <a:ahLst/>
          <a:cxnLst/>
          <a:rect l="0" t="0" r="0" b="0"/>
          <a:pathLst>
            <a:path>
              <a:moveTo>
                <a:pt x="0" y="686171"/>
              </a:moveTo>
              <a:lnTo>
                <a:pt x="2018597" y="686171"/>
              </a:lnTo>
              <a:lnTo>
                <a:pt x="2018597" y="0"/>
              </a:lnTo>
              <a:lnTo>
                <a:pt x="2173713" y="0"/>
              </a:lnTo>
            </a:path>
          </a:pathLst>
        </a:custGeom>
        <a:noFill/>
        <a:ln w="6350" cap="flat" cmpd="sng" algn="ctr">
          <a:solidFill>
            <a:schemeClr val="accent3">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FF34A9D6-E795-40BB-AB69-67F3C1726012}">
      <dsp:nvSpPr>
        <dsp:cNvPr id="0" name=""/>
        <dsp:cNvSpPr/>
      </dsp:nvSpPr>
      <dsp:spPr>
        <a:xfrm>
          <a:off x="0" y="988681"/>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Μαίρη</a:t>
          </a:r>
        </a:p>
      </dsp:txBody>
      <dsp:txXfrm>
        <a:off x="0" y="988681"/>
        <a:ext cx="1551156" cy="473102"/>
      </dsp:txXfrm>
    </dsp:sp>
    <dsp:sp modelId="{E401FF9C-D70A-437B-8197-5087F2851AF9}">
      <dsp:nvSpPr>
        <dsp:cNvPr id="0" name=""/>
        <dsp:cNvSpPr/>
      </dsp:nvSpPr>
      <dsp:spPr>
        <a:xfrm>
          <a:off x="3724869" y="302510"/>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Μαρία</a:t>
          </a:r>
        </a:p>
      </dsp:txBody>
      <dsp:txXfrm>
        <a:off x="3724869" y="302510"/>
        <a:ext cx="1551156" cy="473102"/>
      </dsp:txXfrm>
    </dsp:sp>
    <dsp:sp modelId="{62483B13-DF70-415A-8E18-327A0AACCAFC}">
      <dsp:nvSpPr>
        <dsp:cNvPr id="0" name=""/>
        <dsp:cNvSpPr/>
      </dsp:nvSpPr>
      <dsp:spPr>
        <a:xfrm>
          <a:off x="3724869" y="969507"/>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Στάθης</a:t>
          </a:r>
        </a:p>
      </dsp:txBody>
      <dsp:txXfrm>
        <a:off x="3724869" y="969507"/>
        <a:ext cx="1551156" cy="473102"/>
      </dsp:txXfrm>
    </dsp:sp>
    <dsp:sp modelId="{CD783A48-F5BC-479E-A724-A0A31D91DA7C}">
      <dsp:nvSpPr>
        <dsp:cNvPr id="0" name=""/>
        <dsp:cNvSpPr/>
      </dsp:nvSpPr>
      <dsp:spPr>
        <a:xfrm>
          <a:off x="3724869" y="1636504"/>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Γιώργος</a:t>
          </a:r>
        </a:p>
      </dsp:txBody>
      <dsp:txXfrm>
        <a:off x="3724869" y="1636504"/>
        <a:ext cx="1551156" cy="473102"/>
      </dsp:txXfrm>
    </dsp:sp>
    <dsp:sp modelId="{F7E52BFC-AAAC-4053-A1F3-9E4EC095A855}">
      <dsp:nvSpPr>
        <dsp:cNvPr id="0" name=""/>
        <dsp:cNvSpPr/>
      </dsp:nvSpPr>
      <dsp:spPr>
        <a:xfrm>
          <a:off x="3724869" y="2303502"/>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Αφροδίτη</a:t>
          </a:r>
        </a:p>
      </dsp:txBody>
      <dsp:txXfrm>
        <a:off x="3724869" y="2303502"/>
        <a:ext cx="1551156" cy="473102"/>
      </dsp:txXfrm>
    </dsp:sp>
    <dsp:sp modelId="{314AF5C7-3317-4CA2-B5B0-12E967B00E08}">
      <dsp:nvSpPr>
        <dsp:cNvPr id="0" name=""/>
        <dsp:cNvSpPr/>
      </dsp:nvSpPr>
      <dsp:spPr>
        <a:xfrm>
          <a:off x="1863481" y="969507"/>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Αναστασία</a:t>
          </a:r>
        </a:p>
      </dsp:txBody>
      <dsp:txXfrm>
        <a:off x="1863481" y="969507"/>
        <a:ext cx="1551156" cy="473102"/>
      </dsp:txXfrm>
    </dsp:sp>
    <dsp:sp modelId="{811DB7CA-2AA1-457C-8794-AB4A52923A49}">
      <dsp:nvSpPr>
        <dsp:cNvPr id="0" name=""/>
        <dsp:cNvSpPr/>
      </dsp:nvSpPr>
      <dsp:spPr>
        <a:xfrm>
          <a:off x="1863481" y="1636504"/>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Ηλίας</a:t>
          </a:r>
        </a:p>
      </dsp:txBody>
      <dsp:txXfrm>
        <a:off x="1863481" y="1636504"/>
        <a:ext cx="1551156" cy="473102"/>
      </dsp:txXfrm>
    </dsp:sp>
    <dsp:sp modelId="{9EB5BD03-F815-4448-9CDA-9F111A951E0D}">
      <dsp:nvSpPr>
        <dsp:cNvPr id="0" name=""/>
        <dsp:cNvSpPr/>
      </dsp:nvSpPr>
      <dsp:spPr>
        <a:xfrm>
          <a:off x="0" y="1655678"/>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Γεωργια</a:t>
          </a:r>
        </a:p>
      </dsp:txBody>
      <dsp:txXfrm>
        <a:off x="0" y="1655678"/>
        <a:ext cx="1551156" cy="473102"/>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3C006-32E5-4FA3-A0FA-21E2E685B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1729</Words>
  <Characters>9341</Characters>
  <Application>Microsoft Office Word</Application>
  <DocSecurity>0</DocSecurity>
  <Lines>77</Lines>
  <Paragraphs>22</Paragraphs>
  <ScaleCrop>false</ScaleCrop>
  <HeadingPairs>
    <vt:vector size="2" baseType="variant">
      <vt:variant>
        <vt:lpstr>Τίτλος</vt:lpstr>
      </vt:variant>
      <vt:variant>
        <vt:i4>1</vt:i4>
      </vt:variant>
    </vt:vector>
  </HeadingPairs>
  <TitlesOfParts>
    <vt:vector size="1" baseType="lpstr">
      <vt:lpstr>ΟΙΚΟΛΟΓΙΑ</vt:lpstr>
    </vt:vector>
  </TitlesOfParts>
  <Company>μυροφορα μαρια εμμανουηλιδου</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ΟΙΚΟΛΟΓΙΑ</dc:title>
  <dc:subject/>
  <dc:creator/>
  <cp:keywords/>
  <dc:description/>
  <cp:lastModifiedBy>user</cp:lastModifiedBy>
  <cp:revision>3</cp:revision>
  <dcterms:created xsi:type="dcterms:W3CDTF">2018-03-26T18:38:00Z</dcterms:created>
  <dcterms:modified xsi:type="dcterms:W3CDTF">2018-03-27T14:28:00Z</dcterms:modified>
</cp:coreProperties>
</file>